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36563" w14:textId="77777777" w:rsidR="004B16BC" w:rsidRDefault="00C657DD" w:rsidP="00F10107">
      <w:pPr>
        <w:pStyle w:val="Title"/>
      </w:pPr>
      <w:bookmarkStart w:id="0" w:name="1.pdf_(p.1-5)"/>
      <w:bookmarkEnd w:id="0"/>
      <w:r>
        <w:t>ტექნიკური</w:t>
      </w:r>
      <w:r>
        <w:rPr>
          <w:spacing w:val="-15"/>
        </w:rPr>
        <w:t xml:space="preserve"> </w:t>
      </w:r>
      <w:r>
        <w:rPr>
          <w:spacing w:val="-2"/>
        </w:rPr>
        <w:t>მოთხოვნები</w:t>
      </w:r>
    </w:p>
    <w:p w14:paraId="683C224C" w14:textId="47B9E1F2" w:rsidR="00F10107" w:rsidRDefault="00C657DD" w:rsidP="00F10107">
      <w:pPr>
        <w:pStyle w:val="BodyText"/>
        <w:tabs>
          <w:tab w:val="left" w:pos="4656"/>
          <w:tab w:val="left" w:pos="5492"/>
          <w:tab w:val="left" w:pos="7451"/>
          <w:tab w:val="left" w:pos="9039"/>
          <w:tab w:val="left" w:pos="10510"/>
        </w:tabs>
        <w:spacing w:before="62"/>
        <w:ind w:left="2160" w:right="1438" w:hanging="267"/>
        <w:jc w:val="center"/>
        <w:rPr>
          <w:lang w:val="ka-GE"/>
        </w:rPr>
      </w:pPr>
      <w:r>
        <w:t>დიზელ-გენერატორის</w:t>
      </w:r>
      <w:r w:rsidR="00C74112">
        <w:t xml:space="preserve"> და</w:t>
      </w:r>
      <w:r w:rsidR="00657D90">
        <w:t xml:space="preserve"> მისი</w:t>
      </w:r>
      <w:r w:rsidR="00C74112">
        <w:t xml:space="preserve"> მონიტორინგის სისტემის</w:t>
      </w:r>
      <w:r>
        <w:t xml:space="preserve"> მიწოდებასა და მონტაჟთან</w:t>
      </w:r>
      <w:r w:rsidR="00612C43">
        <w:t xml:space="preserve"> </w:t>
      </w:r>
      <w:r w:rsidR="00612C43">
        <w:rPr>
          <w:lang w:val="ka-GE"/>
        </w:rPr>
        <w:t>და</w:t>
      </w:r>
      <w:r w:rsidR="00F10107">
        <w:rPr>
          <w:lang w:val="ka-GE"/>
        </w:rPr>
        <w:t>კავშირებული მოთხოვნები</w:t>
      </w:r>
    </w:p>
    <w:p w14:paraId="43DC1453" w14:textId="77777777" w:rsidR="00A6163D" w:rsidRDefault="00A6163D" w:rsidP="00602F12">
      <w:pPr>
        <w:pStyle w:val="BodyText"/>
        <w:spacing w:before="20" w:line="252" w:lineRule="auto"/>
        <w:ind w:right="1434"/>
        <w:jc w:val="both"/>
      </w:pPr>
    </w:p>
    <w:p w14:paraId="24436565" w14:textId="530516BC" w:rsidR="004B16BC" w:rsidRDefault="00AE267E" w:rsidP="00CD27C5">
      <w:pPr>
        <w:pStyle w:val="BodyText"/>
        <w:spacing w:before="20" w:line="252" w:lineRule="auto"/>
        <w:ind w:right="27"/>
        <w:jc w:val="both"/>
      </w:pPr>
      <w:r>
        <w:tab/>
        <w:t>დიზელ-გენერატორი უნდა წარმოადგენდეს მონობლოკს</w:t>
      </w:r>
      <w:r w:rsidR="00A6163D">
        <w:t xml:space="preserve">, აგრეგატისა და </w:t>
      </w:r>
      <w:r>
        <w:t>გამომავალი ელ. პარამეტრების კონტროლისა და მართვის პანელით, ინტეგრირებული საწვავის ავზით, დიზელ-გენერატორის ასამუშავებლად განკუთვნილი ტყვიამჟაური აკუმულატორით (რომელიც არ საჭიროებს ტექ. მომსახურებას) და აკუმულატორის დამტენით, მუდმივი დატენის სისტემით მოლოდინის რეჟიმში, წყლის მუდმივი გაცხელების სისტემით მოლოდინის რეჟიმში (გამათბობელი ტემპერატურის რეგულირებით), კომპლექტში უნდა იყოს ავტომატური მართვის ფარი, რომელიც უზრუნველყოფს სამრეწველო ელ.</w:t>
      </w:r>
      <w:r w:rsidR="00BB06BA">
        <w:t xml:space="preserve"> </w:t>
      </w:r>
      <w:r>
        <w:t>ენერგიის და დიზელ-გენერატორის ელ.</w:t>
      </w:r>
      <w:r w:rsidR="00A069EE">
        <w:t xml:space="preserve"> </w:t>
      </w:r>
      <w:r>
        <w:t>ენერგიის ავტომატურ არჩევას.</w:t>
      </w:r>
    </w:p>
    <w:p w14:paraId="24436566" w14:textId="77777777" w:rsidR="004B16BC" w:rsidRDefault="00C657DD" w:rsidP="00CD27C5">
      <w:pPr>
        <w:pStyle w:val="BodyText"/>
        <w:spacing w:before="239"/>
        <w:ind w:right="27" w:firstLine="778"/>
        <w:jc w:val="both"/>
      </w:pPr>
      <w:r>
        <w:t>დიზელ-გენერატორი უნდა იყოს ინდუსტრიული ტიპის, უნდა გააჩნდეს შესაძლებლობა, უწყვეტად მიაწოდოს განსაზღვრული სიმძლავრე არანაკლებ 72 საათის განმავლობაში.</w:t>
      </w:r>
      <w:r>
        <w:rPr>
          <w:spacing w:val="-7"/>
        </w:rPr>
        <w:t xml:space="preserve"> </w:t>
      </w:r>
      <w:r>
        <w:t>12</w:t>
      </w:r>
      <w:r>
        <w:rPr>
          <w:spacing w:val="-7"/>
        </w:rPr>
        <w:t xml:space="preserve"> </w:t>
      </w:r>
      <w:r>
        <w:t>საათიანი</w:t>
      </w:r>
      <w:r>
        <w:rPr>
          <w:spacing w:val="-7"/>
        </w:rPr>
        <w:t xml:space="preserve"> </w:t>
      </w:r>
      <w:r>
        <w:t>პერიოდის</w:t>
      </w:r>
      <w:r>
        <w:rPr>
          <w:spacing w:val="-7"/>
        </w:rPr>
        <w:t xml:space="preserve"> </w:t>
      </w:r>
      <w:r>
        <w:t>განმავლობაში</w:t>
      </w:r>
      <w:r>
        <w:rPr>
          <w:spacing w:val="-6"/>
        </w:rPr>
        <w:t xml:space="preserve"> </w:t>
      </w:r>
      <w:r>
        <w:t>დასაშვებია</w:t>
      </w:r>
      <w:r>
        <w:rPr>
          <w:spacing w:val="-6"/>
        </w:rPr>
        <w:t xml:space="preserve"> </w:t>
      </w:r>
      <w:r>
        <w:t>110%</w:t>
      </w:r>
      <w:r>
        <w:rPr>
          <w:spacing w:val="-7"/>
        </w:rPr>
        <w:t xml:space="preserve"> </w:t>
      </w:r>
      <w:r>
        <w:t>გადამეტტვირთვა ერთი საათით.</w:t>
      </w:r>
    </w:p>
    <w:p w14:paraId="65491E1B" w14:textId="1D274D10" w:rsidR="00A6163D" w:rsidRPr="00ED584D" w:rsidDel="00FF19AA" w:rsidRDefault="00C657DD" w:rsidP="00ED584D">
      <w:pPr>
        <w:pStyle w:val="BodyText"/>
        <w:tabs>
          <w:tab w:val="left" w:pos="9356"/>
        </w:tabs>
        <w:ind w:firstLine="720"/>
        <w:jc w:val="both"/>
        <w:rPr>
          <w:del w:id="1" w:author="ირაკლი ხურციძე" w:date="2025-09-23T16:21:00Z"/>
          <w:spacing w:val="24"/>
        </w:rPr>
      </w:pPr>
      <w:r>
        <w:t>შემოთავაზებული</w:t>
      </w:r>
      <w:r w:rsidR="00657D90">
        <w:t xml:space="preserve"> დიზელ</w:t>
      </w:r>
      <w:r>
        <w:rPr>
          <w:spacing w:val="24"/>
        </w:rPr>
        <w:t xml:space="preserve"> </w:t>
      </w:r>
      <w:r>
        <w:t>გენერატორი</w:t>
      </w:r>
      <w:r w:rsidR="00951892">
        <w:t xml:space="preserve"> </w:t>
      </w:r>
      <w:del w:id="2" w:author="ირაკლი ხურციძე" w:date="2025-09-23T16:19:00Z">
        <w:r w:rsidR="00951892" w:rsidDel="00E3719F">
          <w:rPr>
            <w:spacing w:val="25"/>
          </w:rPr>
          <w:delText>138</w:delText>
        </w:r>
      </w:del>
      <w:ins w:id="3" w:author="ირაკლი ხურციძე" w:date="2025-09-23T16:19:00Z">
        <w:r w:rsidR="00E3719F">
          <w:rPr>
            <w:spacing w:val="25"/>
            <w:lang w:val="ka-GE"/>
          </w:rPr>
          <w:t>მინიმუმ 110 მაქსიმუმ 120 კილოვატი</w:t>
        </w:r>
      </w:ins>
      <w:del w:id="4" w:author="ირაკლი ხურციძე" w:date="2025-09-23T16:19:00Z">
        <w:r w:rsidDel="00E3719F">
          <w:delText>კვა</w:delText>
        </w:r>
      </w:del>
      <w:r>
        <w:rPr>
          <w:spacing w:val="24"/>
        </w:rPr>
        <w:t xml:space="preserve"> </w:t>
      </w:r>
    </w:p>
    <w:p w14:paraId="24436568" w14:textId="5C639A31" w:rsidR="004B16BC" w:rsidRDefault="00C657DD">
      <w:pPr>
        <w:pStyle w:val="BodyText"/>
        <w:tabs>
          <w:tab w:val="left" w:pos="9356"/>
        </w:tabs>
        <w:ind w:firstLine="720"/>
        <w:jc w:val="both"/>
        <w:rPr>
          <w:spacing w:val="-2"/>
        </w:rPr>
        <w:pPrChange w:id="5" w:author="ირაკლი ხურციძე" w:date="2025-09-23T16:21:00Z">
          <w:pPr>
            <w:pStyle w:val="BodyText"/>
            <w:ind w:right="27"/>
            <w:jc w:val="both"/>
          </w:pPr>
        </w:pPrChange>
      </w:pPr>
      <w:r>
        <w:t>გენერატორი</w:t>
      </w:r>
      <w:r>
        <w:rPr>
          <w:spacing w:val="24"/>
        </w:rPr>
        <w:t xml:space="preserve"> </w:t>
      </w:r>
      <w:r>
        <w:t>უნდა</w:t>
      </w:r>
      <w:r>
        <w:rPr>
          <w:spacing w:val="24"/>
        </w:rPr>
        <w:t xml:space="preserve"> </w:t>
      </w:r>
      <w:r>
        <w:t>იყოს</w:t>
      </w:r>
      <w:r>
        <w:rPr>
          <w:spacing w:val="25"/>
        </w:rPr>
        <w:t xml:space="preserve"> </w:t>
      </w:r>
      <w:r>
        <w:rPr>
          <w:spacing w:val="-5"/>
        </w:rPr>
        <w:t>ე.წ</w:t>
      </w:r>
      <w:r w:rsidR="0007217C">
        <w:t xml:space="preserve"> </w:t>
      </w:r>
      <w:r>
        <w:t>SUPER</w:t>
      </w:r>
      <w:r>
        <w:rPr>
          <w:spacing w:val="-5"/>
        </w:rPr>
        <w:t xml:space="preserve"> </w:t>
      </w:r>
      <w:r>
        <w:t>SILENT</w:t>
      </w:r>
      <w:r>
        <w:rPr>
          <w:spacing w:val="-2"/>
        </w:rPr>
        <w:t xml:space="preserve"> </w:t>
      </w:r>
      <w:r>
        <w:t>-</w:t>
      </w:r>
      <w:r>
        <w:rPr>
          <w:spacing w:val="-2"/>
        </w:rPr>
        <w:t xml:space="preserve"> </w:t>
      </w:r>
      <w:r>
        <w:t>7</w:t>
      </w:r>
      <w:r>
        <w:rPr>
          <w:spacing w:val="-2"/>
        </w:rPr>
        <w:t xml:space="preserve"> </w:t>
      </w:r>
      <w:r>
        <w:t>მეტრში</w:t>
      </w:r>
      <w:r>
        <w:rPr>
          <w:spacing w:val="-3"/>
        </w:rPr>
        <w:t xml:space="preserve"> </w:t>
      </w:r>
      <w:r>
        <w:t>არაუმეტეს</w:t>
      </w:r>
      <w:r>
        <w:rPr>
          <w:spacing w:val="-2"/>
        </w:rPr>
        <w:t xml:space="preserve"> </w:t>
      </w:r>
      <w:r>
        <w:t>60</w:t>
      </w:r>
      <w:r w:rsidR="008235B8">
        <w:t>±3</w:t>
      </w:r>
      <w:r>
        <w:rPr>
          <w:spacing w:val="-4"/>
        </w:rPr>
        <w:t xml:space="preserve"> </w:t>
      </w:r>
      <w:r>
        <w:t>Db</w:t>
      </w:r>
      <w:r>
        <w:rPr>
          <w:spacing w:val="-3"/>
        </w:rPr>
        <w:t xml:space="preserve"> </w:t>
      </w:r>
      <w:r>
        <w:rPr>
          <w:spacing w:val="-2"/>
        </w:rPr>
        <w:t>დეციბალი.</w:t>
      </w:r>
    </w:p>
    <w:p w14:paraId="675F2254" w14:textId="77777777" w:rsidR="0007217C" w:rsidRDefault="0007217C" w:rsidP="00F20250">
      <w:pPr>
        <w:pStyle w:val="BodyText"/>
        <w:ind w:right="27"/>
        <w:jc w:val="both"/>
      </w:pPr>
    </w:p>
    <w:p w14:paraId="2443656A" w14:textId="2E2E711F" w:rsidR="004B16BC" w:rsidRPr="00CB3CA1" w:rsidRDefault="00C657DD" w:rsidP="00F20250">
      <w:pPr>
        <w:pStyle w:val="BodyText"/>
        <w:ind w:right="27" w:firstLine="720"/>
        <w:jc w:val="both"/>
      </w:pPr>
      <w:r>
        <w:t>დიზელ</w:t>
      </w:r>
      <w:r>
        <w:rPr>
          <w:spacing w:val="-8"/>
        </w:rPr>
        <w:t xml:space="preserve"> </w:t>
      </w:r>
      <w:r>
        <w:t>გენერატორი</w:t>
      </w:r>
      <w:r>
        <w:rPr>
          <w:spacing w:val="-8"/>
        </w:rPr>
        <w:t xml:space="preserve"> </w:t>
      </w:r>
      <w:r>
        <w:t>აღჭურვილი</w:t>
      </w:r>
      <w:r>
        <w:rPr>
          <w:spacing w:val="-7"/>
        </w:rPr>
        <w:t xml:space="preserve"> </w:t>
      </w:r>
      <w:r>
        <w:t>უნდა</w:t>
      </w:r>
      <w:r>
        <w:rPr>
          <w:spacing w:val="-7"/>
        </w:rPr>
        <w:t xml:space="preserve"> </w:t>
      </w:r>
      <w:r>
        <w:t>იყოს</w:t>
      </w:r>
      <w:r>
        <w:rPr>
          <w:spacing w:val="-6"/>
        </w:rPr>
        <w:t xml:space="preserve"> </w:t>
      </w:r>
      <w:r>
        <w:t>მონიტორინგის</w:t>
      </w:r>
      <w:r>
        <w:rPr>
          <w:spacing w:val="-5"/>
        </w:rPr>
        <w:t xml:space="preserve"> </w:t>
      </w:r>
      <w:r>
        <w:rPr>
          <w:spacing w:val="-2"/>
        </w:rPr>
        <w:t>სისტემით.</w:t>
      </w:r>
      <w:r w:rsidR="00247AE8">
        <w:t xml:space="preserve"> </w:t>
      </w:r>
      <w:r>
        <w:t xml:space="preserve">შემოთავაზებაში ასევე </w:t>
      </w:r>
      <w:r w:rsidRPr="00CB3CA1">
        <w:t xml:space="preserve">გათვალისწინებული უნდა იყოს დიზელ გენერატორის მონტაჟი </w:t>
      </w:r>
      <w:ins w:id="6" w:author="ირაკლი ხურციძე" w:date="2025-09-23T16:27:00Z">
        <w:r w:rsidR="00584BBA">
          <w:rPr>
            <w:lang w:val="ka-GE"/>
          </w:rPr>
          <w:t xml:space="preserve">(ივანე ჯავახიშვილის N60-ში, ნოტარიუსთა პალატა) </w:t>
        </w:r>
      </w:ins>
      <w:bookmarkStart w:id="7" w:name="_GoBack"/>
      <w:bookmarkEnd w:id="7"/>
      <w:r w:rsidRPr="00CB3CA1">
        <w:t xml:space="preserve">მასალებით. </w:t>
      </w:r>
    </w:p>
    <w:p w14:paraId="2443656C" w14:textId="77777777" w:rsidR="004B16BC" w:rsidRDefault="00C657DD" w:rsidP="00F20250">
      <w:pPr>
        <w:pStyle w:val="BodyText"/>
        <w:spacing w:before="299" w:line="302" w:lineRule="exact"/>
        <w:jc w:val="both"/>
        <w:rPr>
          <w:spacing w:val="-2"/>
        </w:rPr>
      </w:pPr>
      <w:r w:rsidRPr="00CB3CA1">
        <w:t>სამონტაჟო</w:t>
      </w:r>
      <w:r w:rsidRPr="00CB3CA1">
        <w:rPr>
          <w:spacing w:val="-9"/>
        </w:rPr>
        <w:t xml:space="preserve"> </w:t>
      </w:r>
      <w:r w:rsidRPr="00CB3CA1">
        <w:rPr>
          <w:spacing w:val="-2"/>
        </w:rPr>
        <w:t>მასალები:</w:t>
      </w:r>
    </w:p>
    <w:p w14:paraId="1864C36F" w14:textId="77777777" w:rsidR="00236CBA" w:rsidRDefault="00236CBA" w:rsidP="00F20250">
      <w:pPr>
        <w:pStyle w:val="BodyText"/>
        <w:spacing w:line="302" w:lineRule="exact"/>
        <w:jc w:val="both"/>
        <w:rPr>
          <w:spacing w:val="-2"/>
        </w:rPr>
      </w:pPr>
    </w:p>
    <w:p w14:paraId="71AD940D" w14:textId="2522961D" w:rsidR="006725D9" w:rsidRDefault="00FE2320" w:rsidP="00F20250">
      <w:pPr>
        <w:pStyle w:val="BodyText"/>
        <w:numPr>
          <w:ilvl w:val="0"/>
          <w:numId w:val="5"/>
        </w:numPr>
        <w:jc w:val="both"/>
        <w:rPr>
          <w:spacing w:val="-5"/>
        </w:rPr>
      </w:pPr>
      <w:r w:rsidRPr="00E13065">
        <w:rPr>
          <w:spacing w:val="-5"/>
        </w:rPr>
        <w:t>გენერატორი</w:t>
      </w:r>
      <w:r w:rsidR="00A73894" w:rsidRPr="00E13065">
        <w:rPr>
          <w:spacing w:val="-5"/>
        </w:rPr>
        <w:t>ს</w:t>
      </w:r>
      <w:r w:rsidR="008E6278">
        <w:rPr>
          <w:spacing w:val="-5"/>
        </w:rPr>
        <w:t xml:space="preserve"> ჩატანა პარკინზე და</w:t>
      </w:r>
      <w:r w:rsidR="00621C8D" w:rsidRPr="00E13065">
        <w:rPr>
          <w:spacing w:val="-5"/>
        </w:rPr>
        <w:t xml:space="preserve"> </w:t>
      </w:r>
      <w:r w:rsidR="009E39A2" w:rsidRPr="00E13065">
        <w:rPr>
          <w:spacing w:val="-5"/>
        </w:rPr>
        <w:t xml:space="preserve">მონტაჟი, მართვის აწყობა,  კაბელირებით </w:t>
      </w:r>
      <w:r w:rsidR="009A4F0B">
        <w:rPr>
          <w:spacing w:val="-5"/>
          <w:lang w:val="ka-GE"/>
        </w:rPr>
        <w:t xml:space="preserve">პარკინგის </w:t>
      </w:r>
      <w:r w:rsidR="008E6278">
        <w:rPr>
          <w:spacing w:val="-5"/>
          <w:lang w:val="ka-GE"/>
        </w:rPr>
        <w:t>ჭერზე</w:t>
      </w:r>
      <w:r w:rsidR="00F104A6">
        <w:rPr>
          <w:spacing w:val="-5"/>
          <w:lang w:val="ka-GE"/>
        </w:rPr>
        <w:t xml:space="preserve"> 3 </w:t>
      </w:r>
      <w:r w:rsidR="009E39A2" w:rsidRPr="00E13065">
        <w:rPr>
          <w:spacing w:val="-5"/>
        </w:rPr>
        <w:t>მეტრ სიმაღლეზე;</w:t>
      </w:r>
    </w:p>
    <w:p w14:paraId="459CDA74" w14:textId="1C16D157" w:rsidR="006E7A00" w:rsidRPr="00E13065" w:rsidRDefault="006E7A00" w:rsidP="00F20250">
      <w:pPr>
        <w:pStyle w:val="BodyText"/>
        <w:numPr>
          <w:ilvl w:val="0"/>
          <w:numId w:val="5"/>
        </w:numPr>
        <w:jc w:val="both"/>
        <w:rPr>
          <w:spacing w:val="-5"/>
        </w:rPr>
      </w:pPr>
      <w:r>
        <w:rPr>
          <w:spacing w:val="-5"/>
        </w:rPr>
        <w:t>საკაბელო ხონჩების მოწყობა 80 მეტრი</w:t>
      </w:r>
      <w:r w:rsidR="00DF27B5">
        <w:rPr>
          <w:spacing w:val="-5"/>
        </w:rPr>
        <w:t xml:space="preserve"> კომპლექტში</w:t>
      </w:r>
    </w:p>
    <w:p w14:paraId="27F17242" w14:textId="71473019" w:rsidR="00C52B2B" w:rsidRPr="00E13065" w:rsidRDefault="00384F1A" w:rsidP="00F20250">
      <w:pPr>
        <w:pStyle w:val="BodyText"/>
        <w:numPr>
          <w:ilvl w:val="0"/>
          <w:numId w:val="5"/>
        </w:numPr>
        <w:jc w:val="both"/>
        <w:rPr>
          <w:spacing w:val="-5"/>
        </w:rPr>
      </w:pPr>
      <w:r w:rsidRPr="00E13065">
        <w:rPr>
          <w:spacing w:val="-5"/>
        </w:rPr>
        <w:t xml:space="preserve">ძალოვანი კაბელი სპილენძის მრავალწვერა </w:t>
      </w:r>
      <w:r w:rsidR="00DF27B5" w:rsidRPr="00E13065">
        <w:rPr>
          <w:spacing w:val="-5"/>
        </w:rPr>
        <w:t>4X</w:t>
      </w:r>
      <w:r w:rsidR="00DF27B5">
        <w:rPr>
          <w:spacing w:val="-5"/>
        </w:rPr>
        <w:t>150</w:t>
      </w:r>
      <w:r w:rsidR="00DF27B5" w:rsidRPr="00E13065">
        <w:rPr>
          <w:spacing w:val="-5"/>
        </w:rPr>
        <w:t xml:space="preserve"> </w:t>
      </w:r>
      <w:r w:rsidRPr="00E13065">
        <w:rPr>
          <w:spacing w:val="-5"/>
        </w:rPr>
        <w:t xml:space="preserve">– </w:t>
      </w:r>
      <w:r w:rsidR="00DF27B5">
        <w:rPr>
          <w:spacing w:val="-5"/>
          <w:lang w:val="ka-GE"/>
        </w:rPr>
        <w:t>45</w:t>
      </w:r>
      <w:r w:rsidR="00DF27B5" w:rsidRPr="00E13065">
        <w:rPr>
          <w:spacing w:val="-5"/>
        </w:rPr>
        <w:t xml:space="preserve"> </w:t>
      </w:r>
      <w:r w:rsidRPr="00E13065">
        <w:rPr>
          <w:spacing w:val="-5"/>
        </w:rPr>
        <w:t>მეტრი;</w:t>
      </w:r>
    </w:p>
    <w:p w14:paraId="129A3269" w14:textId="67C3CD96" w:rsidR="00C52B2B" w:rsidRPr="00E13065" w:rsidRDefault="00C52B2B" w:rsidP="00F20250">
      <w:pPr>
        <w:pStyle w:val="BodyText"/>
        <w:numPr>
          <w:ilvl w:val="0"/>
          <w:numId w:val="5"/>
        </w:numPr>
        <w:jc w:val="both"/>
        <w:rPr>
          <w:spacing w:val="-5"/>
        </w:rPr>
      </w:pPr>
      <w:r w:rsidRPr="00E13065">
        <w:rPr>
          <w:spacing w:val="-5"/>
        </w:rPr>
        <w:t xml:space="preserve">სპილენძის ბუნიკი მოთუთიებული </w:t>
      </w:r>
      <w:r w:rsidR="00336121">
        <w:rPr>
          <w:spacing w:val="-5"/>
        </w:rPr>
        <w:t>150</w:t>
      </w:r>
      <w:r w:rsidRPr="00E13065">
        <w:rPr>
          <w:spacing w:val="-5"/>
        </w:rPr>
        <w:t xml:space="preserve">მმ - </w:t>
      </w:r>
      <w:r w:rsidR="00336121">
        <w:rPr>
          <w:spacing w:val="-5"/>
        </w:rPr>
        <w:t>30</w:t>
      </w:r>
      <w:r w:rsidR="00336121" w:rsidRPr="00E13065">
        <w:rPr>
          <w:spacing w:val="-5"/>
        </w:rPr>
        <w:t xml:space="preserve"> </w:t>
      </w:r>
      <w:r w:rsidRPr="00E13065">
        <w:rPr>
          <w:spacing w:val="-5"/>
        </w:rPr>
        <w:t>ცალი;</w:t>
      </w:r>
    </w:p>
    <w:p w14:paraId="2DEBEFE9" w14:textId="11741D6D" w:rsidR="00587841" w:rsidRPr="00E13065" w:rsidRDefault="00336121" w:rsidP="00F20250">
      <w:pPr>
        <w:pStyle w:val="BodyText"/>
        <w:numPr>
          <w:ilvl w:val="0"/>
          <w:numId w:val="5"/>
        </w:numPr>
        <w:jc w:val="both"/>
        <w:rPr>
          <w:spacing w:val="-5"/>
        </w:rPr>
      </w:pPr>
      <w:r>
        <w:rPr>
          <w:spacing w:val="-5"/>
        </w:rPr>
        <w:t xml:space="preserve">შესაბამისი </w:t>
      </w:r>
      <w:r w:rsidR="00587841" w:rsidRPr="00E13065">
        <w:rPr>
          <w:spacing w:val="-5"/>
        </w:rPr>
        <w:t>გოფრირებული მილი</w:t>
      </w:r>
      <w:r w:rsidR="009A30BA">
        <w:rPr>
          <w:spacing w:val="-5"/>
        </w:rPr>
        <w:t>;</w:t>
      </w:r>
    </w:p>
    <w:p w14:paraId="3F795CDA" w14:textId="2E3126CA" w:rsidR="00587841" w:rsidRDefault="00593FF6" w:rsidP="00F20250">
      <w:pPr>
        <w:pStyle w:val="BodyText"/>
        <w:numPr>
          <w:ilvl w:val="0"/>
          <w:numId w:val="5"/>
        </w:numPr>
        <w:jc w:val="both"/>
        <w:rPr>
          <w:spacing w:val="-5"/>
        </w:rPr>
      </w:pPr>
      <w:r w:rsidRPr="00E13065">
        <w:rPr>
          <w:spacing w:val="-5"/>
        </w:rPr>
        <w:t xml:space="preserve">მართვის კაბელი </w:t>
      </w:r>
      <w:r w:rsidR="007068CE">
        <w:rPr>
          <w:spacing w:val="-5"/>
        </w:rPr>
        <w:t>7</w:t>
      </w:r>
      <w:r w:rsidR="007068CE">
        <w:rPr>
          <w:spacing w:val="-5"/>
          <w:lang w:val="en-US"/>
        </w:rPr>
        <w:t>x2.5</w:t>
      </w:r>
      <w:r w:rsidR="007068CE">
        <w:rPr>
          <w:spacing w:val="-5"/>
          <w:lang w:val="ka-GE"/>
        </w:rPr>
        <w:t>მმ</w:t>
      </w:r>
      <w:r w:rsidRPr="00E13065">
        <w:rPr>
          <w:spacing w:val="-5"/>
        </w:rPr>
        <w:t xml:space="preserve">- </w:t>
      </w:r>
      <w:r w:rsidR="007068CE">
        <w:rPr>
          <w:spacing w:val="-5"/>
        </w:rPr>
        <w:t>45</w:t>
      </w:r>
      <w:r w:rsidR="007068CE" w:rsidRPr="00E13065">
        <w:rPr>
          <w:spacing w:val="-5"/>
        </w:rPr>
        <w:t xml:space="preserve"> </w:t>
      </w:r>
      <w:r w:rsidRPr="00E13065">
        <w:rPr>
          <w:spacing w:val="-5"/>
        </w:rPr>
        <w:t>მეტრი</w:t>
      </w:r>
      <w:r w:rsidR="009A30BA">
        <w:rPr>
          <w:spacing w:val="-5"/>
        </w:rPr>
        <w:t>;</w:t>
      </w:r>
    </w:p>
    <w:p w14:paraId="4CB2F276" w14:textId="3E53E4CC" w:rsidR="0038740D" w:rsidRPr="00E13065" w:rsidRDefault="007068CE" w:rsidP="00F20250">
      <w:pPr>
        <w:pStyle w:val="BodyText"/>
        <w:numPr>
          <w:ilvl w:val="0"/>
          <w:numId w:val="5"/>
        </w:numPr>
        <w:jc w:val="both"/>
        <w:rPr>
          <w:spacing w:val="-5"/>
        </w:rPr>
      </w:pPr>
      <w:r>
        <w:rPr>
          <w:spacing w:val="-5"/>
        </w:rPr>
        <w:t xml:space="preserve">პარკინგიდან ჰაერსატარის </w:t>
      </w:r>
      <w:r w:rsidR="005436EE">
        <w:rPr>
          <w:spacing w:val="-5"/>
        </w:rPr>
        <w:t>ნაწვის და ცხელი ჰაერის გატანა, ჰაერსატარების მოწყობა</w:t>
      </w:r>
      <w:r w:rsidR="00343F16">
        <w:rPr>
          <w:spacing w:val="-5"/>
        </w:rPr>
        <w:t>;</w:t>
      </w:r>
    </w:p>
    <w:p w14:paraId="24436571" w14:textId="2643E722" w:rsidR="004B16BC" w:rsidRDefault="004B16BC" w:rsidP="00F20250">
      <w:pPr>
        <w:pStyle w:val="BodyText"/>
        <w:ind w:left="0"/>
        <w:jc w:val="both"/>
      </w:pPr>
    </w:p>
    <w:p w14:paraId="2443657F" w14:textId="77777777" w:rsidR="004B16BC" w:rsidRDefault="00C657DD">
      <w:pPr>
        <w:ind w:left="3600" w:firstLine="720"/>
        <w:jc w:val="both"/>
      </w:pPr>
      <w:r>
        <w:t>მართვის</w:t>
      </w:r>
      <w:r>
        <w:rPr>
          <w:spacing w:val="-11"/>
        </w:rPr>
        <w:t xml:space="preserve"> </w:t>
      </w:r>
      <w:r>
        <w:t>და</w:t>
      </w:r>
      <w:r>
        <w:rPr>
          <w:spacing w:val="-9"/>
        </w:rPr>
        <w:t xml:space="preserve"> </w:t>
      </w:r>
      <w:r>
        <w:t>კონტროლის</w:t>
      </w:r>
      <w:r>
        <w:rPr>
          <w:spacing w:val="-10"/>
        </w:rPr>
        <w:t xml:space="preserve"> </w:t>
      </w:r>
      <w:r>
        <w:rPr>
          <w:spacing w:val="-2"/>
        </w:rPr>
        <w:t>პანელი</w:t>
      </w:r>
    </w:p>
    <w:p w14:paraId="24436580" w14:textId="77777777" w:rsidR="004B16BC" w:rsidRDefault="004B16BC">
      <w:pPr>
        <w:pStyle w:val="BodyText"/>
        <w:spacing w:before="112"/>
        <w:ind w:left="0"/>
        <w:jc w:val="both"/>
        <w:rPr>
          <w:sz w:val="22"/>
        </w:rPr>
      </w:pPr>
    </w:p>
    <w:p w14:paraId="24436581" w14:textId="77777777" w:rsidR="004B16BC" w:rsidRDefault="00C657DD">
      <w:pPr>
        <w:spacing w:line="228" w:lineRule="auto"/>
        <w:ind w:left="1440" w:right="1438" w:firstLine="720"/>
        <w:jc w:val="both"/>
      </w:pPr>
      <w:r>
        <w:t>კონტროლის</w:t>
      </w:r>
      <w:r>
        <w:rPr>
          <w:spacing w:val="-5"/>
        </w:rPr>
        <w:t xml:space="preserve"> </w:t>
      </w:r>
      <w:r>
        <w:t>და</w:t>
      </w:r>
      <w:r>
        <w:rPr>
          <w:spacing w:val="-5"/>
        </w:rPr>
        <w:t xml:space="preserve"> </w:t>
      </w:r>
      <w:r>
        <w:t>მართვის</w:t>
      </w:r>
      <w:r>
        <w:rPr>
          <w:spacing w:val="-6"/>
        </w:rPr>
        <w:t xml:space="preserve"> </w:t>
      </w:r>
      <w:r>
        <w:t>პანელზე</w:t>
      </w:r>
      <w:r>
        <w:rPr>
          <w:spacing w:val="-5"/>
        </w:rPr>
        <w:t xml:space="preserve"> </w:t>
      </w:r>
      <w:r>
        <w:t>უნდა</w:t>
      </w:r>
      <w:r>
        <w:rPr>
          <w:spacing w:val="-5"/>
        </w:rPr>
        <w:t xml:space="preserve"> </w:t>
      </w:r>
      <w:r>
        <w:t>მივიღოთ</w:t>
      </w:r>
      <w:r>
        <w:rPr>
          <w:spacing w:val="-5"/>
        </w:rPr>
        <w:t xml:space="preserve"> </w:t>
      </w:r>
      <w:r>
        <w:t>ინფორმაცია</w:t>
      </w:r>
      <w:r>
        <w:rPr>
          <w:spacing w:val="-5"/>
        </w:rPr>
        <w:t xml:space="preserve"> </w:t>
      </w:r>
      <w:r>
        <w:t>მოცემული</w:t>
      </w:r>
      <w:r>
        <w:rPr>
          <w:spacing w:val="-5"/>
        </w:rPr>
        <w:t xml:space="preserve"> </w:t>
      </w:r>
      <w:r>
        <w:t>დიზელ- გენერატორის შესახებ:</w:t>
      </w:r>
    </w:p>
    <w:p w14:paraId="24436582" w14:textId="77777777" w:rsidR="004B16BC" w:rsidRDefault="00C657DD">
      <w:pPr>
        <w:pStyle w:val="ListParagraph"/>
        <w:numPr>
          <w:ilvl w:val="0"/>
          <w:numId w:val="1"/>
        </w:numPr>
        <w:tabs>
          <w:tab w:val="left" w:pos="2880"/>
        </w:tabs>
        <w:spacing w:before="187"/>
        <w:jc w:val="both"/>
      </w:pPr>
      <w:r>
        <w:rPr>
          <w:spacing w:val="-2"/>
        </w:rPr>
        <w:t>დიზელ-გენერატორის</w:t>
      </w:r>
      <w:r>
        <w:rPr>
          <w:spacing w:val="1"/>
        </w:rPr>
        <w:t xml:space="preserve"> </w:t>
      </w:r>
      <w:r>
        <w:rPr>
          <w:spacing w:val="-2"/>
        </w:rPr>
        <w:t>სტატუსი;</w:t>
      </w:r>
    </w:p>
    <w:p w14:paraId="24436583" w14:textId="77777777" w:rsidR="004B16BC" w:rsidRDefault="00C657DD">
      <w:pPr>
        <w:pStyle w:val="ListParagraph"/>
        <w:numPr>
          <w:ilvl w:val="0"/>
          <w:numId w:val="1"/>
        </w:numPr>
        <w:tabs>
          <w:tab w:val="left" w:pos="2880"/>
        </w:tabs>
        <w:spacing w:before="21"/>
        <w:jc w:val="both"/>
      </w:pPr>
      <w:r>
        <w:t>ქსელის</w:t>
      </w:r>
      <w:r>
        <w:rPr>
          <w:spacing w:val="-11"/>
        </w:rPr>
        <w:t xml:space="preserve"> </w:t>
      </w:r>
      <w:r>
        <w:t>ძაბვა</w:t>
      </w:r>
      <w:r>
        <w:rPr>
          <w:spacing w:val="-9"/>
        </w:rPr>
        <w:t xml:space="preserve"> </w:t>
      </w:r>
      <w:r>
        <w:t>(თითოეული</w:t>
      </w:r>
      <w:r>
        <w:rPr>
          <w:spacing w:val="-10"/>
        </w:rPr>
        <w:t xml:space="preserve"> </w:t>
      </w:r>
      <w:r>
        <w:t>ფაზაზე</w:t>
      </w:r>
      <w:r>
        <w:rPr>
          <w:spacing w:val="-9"/>
        </w:rPr>
        <w:t xml:space="preserve"> </w:t>
      </w:r>
      <w:r>
        <w:t>და</w:t>
      </w:r>
      <w:r>
        <w:rPr>
          <w:spacing w:val="-9"/>
        </w:rPr>
        <w:t xml:space="preserve"> </w:t>
      </w:r>
      <w:r>
        <w:t>ფაზებს</w:t>
      </w:r>
      <w:r>
        <w:rPr>
          <w:spacing w:val="-10"/>
        </w:rPr>
        <w:t xml:space="preserve"> </w:t>
      </w:r>
      <w:r>
        <w:rPr>
          <w:spacing w:val="-2"/>
        </w:rPr>
        <w:t>შორის);</w:t>
      </w:r>
    </w:p>
    <w:p w14:paraId="24436584" w14:textId="77777777" w:rsidR="004B16BC" w:rsidRDefault="00C657DD">
      <w:pPr>
        <w:pStyle w:val="ListParagraph"/>
        <w:numPr>
          <w:ilvl w:val="0"/>
          <w:numId w:val="1"/>
        </w:numPr>
        <w:tabs>
          <w:tab w:val="left" w:pos="2880"/>
        </w:tabs>
        <w:spacing w:before="25" w:line="289" w:lineRule="exact"/>
        <w:jc w:val="both"/>
      </w:pPr>
      <w:r>
        <w:t>ქსელის</w:t>
      </w:r>
      <w:r>
        <w:rPr>
          <w:spacing w:val="-11"/>
        </w:rPr>
        <w:t xml:space="preserve"> </w:t>
      </w:r>
      <w:r>
        <w:t>ძაბვის</w:t>
      </w:r>
      <w:r>
        <w:rPr>
          <w:spacing w:val="-10"/>
        </w:rPr>
        <w:t xml:space="preserve"> </w:t>
      </w:r>
      <w:r>
        <w:rPr>
          <w:spacing w:val="-2"/>
        </w:rPr>
        <w:t>სიხშირე;</w:t>
      </w:r>
    </w:p>
    <w:p w14:paraId="24436585" w14:textId="77777777" w:rsidR="004B16BC" w:rsidRDefault="00C657DD">
      <w:pPr>
        <w:pStyle w:val="ListParagraph"/>
        <w:numPr>
          <w:ilvl w:val="0"/>
          <w:numId w:val="1"/>
        </w:numPr>
        <w:tabs>
          <w:tab w:val="left" w:pos="2880"/>
        </w:tabs>
        <w:spacing w:before="0" w:line="289" w:lineRule="exact"/>
        <w:jc w:val="both"/>
      </w:pPr>
      <w:r>
        <w:t>ქსელის</w:t>
      </w:r>
      <w:r>
        <w:rPr>
          <w:spacing w:val="-14"/>
        </w:rPr>
        <w:t xml:space="preserve"> </w:t>
      </w:r>
      <w:r>
        <w:t>ძაბვის</w:t>
      </w:r>
      <w:r>
        <w:rPr>
          <w:spacing w:val="-12"/>
        </w:rPr>
        <w:t xml:space="preserve"> </w:t>
      </w:r>
      <w:r>
        <w:t>დატვირთვის</w:t>
      </w:r>
      <w:r>
        <w:rPr>
          <w:spacing w:val="-13"/>
        </w:rPr>
        <w:t xml:space="preserve"> </w:t>
      </w:r>
      <w:r>
        <w:rPr>
          <w:spacing w:val="-2"/>
        </w:rPr>
        <w:t>სიმძლავრე;</w:t>
      </w:r>
    </w:p>
    <w:p w14:paraId="24436586" w14:textId="77777777" w:rsidR="004B16BC" w:rsidRDefault="00C657DD">
      <w:pPr>
        <w:pStyle w:val="ListParagraph"/>
        <w:numPr>
          <w:ilvl w:val="0"/>
          <w:numId w:val="1"/>
        </w:numPr>
        <w:tabs>
          <w:tab w:val="left" w:pos="2880"/>
        </w:tabs>
        <w:spacing w:before="87" w:line="223" w:lineRule="auto"/>
        <w:ind w:right="1826"/>
        <w:jc w:val="both"/>
      </w:pPr>
      <w:r>
        <w:lastRenderedPageBreak/>
        <w:t>დიზელ</w:t>
      </w:r>
      <w:r>
        <w:rPr>
          <w:spacing w:val="-6"/>
        </w:rPr>
        <w:t xml:space="preserve"> </w:t>
      </w:r>
      <w:r>
        <w:t>გენერატორიდან</w:t>
      </w:r>
      <w:r>
        <w:rPr>
          <w:spacing w:val="-5"/>
        </w:rPr>
        <w:t xml:space="preserve"> </w:t>
      </w:r>
      <w:r>
        <w:t>გამომავალი</w:t>
      </w:r>
      <w:r>
        <w:rPr>
          <w:spacing w:val="-6"/>
        </w:rPr>
        <w:t xml:space="preserve"> </w:t>
      </w:r>
      <w:r>
        <w:t>ძაბვა</w:t>
      </w:r>
      <w:r>
        <w:rPr>
          <w:spacing w:val="-6"/>
        </w:rPr>
        <w:t xml:space="preserve"> </w:t>
      </w:r>
      <w:r>
        <w:t>(თითოეულ</w:t>
      </w:r>
      <w:r>
        <w:rPr>
          <w:spacing w:val="-6"/>
        </w:rPr>
        <w:t xml:space="preserve"> </w:t>
      </w:r>
      <w:r>
        <w:t>ფაზაზე</w:t>
      </w:r>
      <w:r>
        <w:rPr>
          <w:spacing w:val="-5"/>
        </w:rPr>
        <w:t xml:space="preserve"> </w:t>
      </w:r>
      <w:r>
        <w:t>და</w:t>
      </w:r>
      <w:r>
        <w:rPr>
          <w:spacing w:val="-6"/>
        </w:rPr>
        <w:t xml:space="preserve"> </w:t>
      </w:r>
      <w:r>
        <w:t xml:space="preserve">ფაზებს </w:t>
      </w:r>
      <w:r>
        <w:rPr>
          <w:spacing w:val="-2"/>
        </w:rPr>
        <w:t>შორის);</w:t>
      </w:r>
    </w:p>
    <w:p w14:paraId="24436587" w14:textId="77777777" w:rsidR="004B16BC" w:rsidRDefault="00C657DD">
      <w:pPr>
        <w:pStyle w:val="ListParagraph"/>
        <w:numPr>
          <w:ilvl w:val="0"/>
          <w:numId w:val="1"/>
        </w:numPr>
        <w:tabs>
          <w:tab w:val="left" w:pos="2880"/>
        </w:tabs>
        <w:spacing w:before="23"/>
        <w:jc w:val="both"/>
      </w:pPr>
      <w:r>
        <w:rPr>
          <w:spacing w:val="-2"/>
        </w:rPr>
        <w:t>დიზელ-გენერატორიდან</w:t>
      </w:r>
      <w:r>
        <w:rPr>
          <w:spacing w:val="2"/>
        </w:rPr>
        <w:t xml:space="preserve"> </w:t>
      </w:r>
      <w:r>
        <w:rPr>
          <w:spacing w:val="-2"/>
        </w:rPr>
        <w:t>გამომავალი</w:t>
      </w:r>
      <w:r>
        <w:rPr>
          <w:spacing w:val="1"/>
        </w:rPr>
        <w:t xml:space="preserve"> </w:t>
      </w:r>
      <w:r>
        <w:rPr>
          <w:spacing w:val="-2"/>
        </w:rPr>
        <w:t>ძაბვის</w:t>
      </w:r>
      <w:r>
        <w:rPr>
          <w:spacing w:val="1"/>
        </w:rPr>
        <w:t xml:space="preserve"> </w:t>
      </w:r>
      <w:r>
        <w:rPr>
          <w:spacing w:val="-2"/>
        </w:rPr>
        <w:t>სიხშირე;</w:t>
      </w:r>
    </w:p>
    <w:p w14:paraId="24436588" w14:textId="77777777" w:rsidR="004B16BC" w:rsidRDefault="00C657DD">
      <w:pPr>
        <w:pStyle w:val="ListParagraph"/>
        <w:numPr>
          <w:ilvl w:val="0"/>
          <w:numId w:val="1"/>
        </w:numPr>
        <w:tabs>
          <w:tab w:val="left" w:pos="2880"/>
        </w:tabs>
        <w:jc w:val="both"/>
      </w:pPr>
      <w:r>
        <w:rPr>
          <w:spacing w:val="-2"/>
        </w:rPr>
        <w:t>დიზელ</w:t>
      </w:r>
      <w:r>
        <w:t xml:space="preserve"> </w:t>
      </w:r>
      <w:r>
        <w:rPr>
          <w:spacing w:val="-2"/>
        </w:rPr>
        <w:t>გენერატორის</w:t>
      </w:r>
      <w:r>
        <w:rPr>
          <w:spacing w:val="1"/>
        </w:rPr>
        <w:t xml:space="preserve"> </w:t>
      </w:r>
      <w:r>
        <w:rPr>
          <w:spacing w:val="-2"/>
        </w:rPr>
        <w:t>დატვირთვის</w:t>
      </w:r>
      <w:r>
        <w:t xml:space="preserve"> </w:t>
      </w:r>
      <w:r>
        <w:rPr>
          <w:spacing w:val="-2"/>
        </w:rPr>
        <w:t>სიმძლავრე;</w:t>
      </w:r>
    </w:p>
    <w:p w14:paraId="24436589" w14:textId="77777777" w:rsidR="004B16BC" w:rsidRDefault="00C657DD">
      <w:pPr>
        <w:pStyle w:val="ListParagraph"/>
        <w:numPr>
          <w:ilvl w:val="0"/>
          <w:numId w:val="1"/>
        </w:numPr>
        <w:tabs>
          <w:tab w:val="left" w:pos="2880"/>
        </w:tabs>
        <w:jc w:val="both"/>
      </w:pPr>
      <w:r>
        <w:t>ძრავის</w:t>
      </w:r>
      <w:r>
        <w:rPr>
          <w:spacing w:val="-13"/>
        </w:rPr>
        <w:t xml:space="preserve"> </w:t>
      </w:r>
      <w:r>
        <w:t>მუშაობის</w:t>
      </w:r>
      <w:r>
        <w:rPr>
          <w:spacing w:val="-12"/>
        </w:rPr>
        <w:t xml:space="preserve"> </w:t>
      </w:r>
      <w:r>
        <w:rPr>
          <w:spacing w:val="-2"/>
        </w:rPr>
        <w:t>პარამეტრები:</w:t>
      </w:r>
    </w:p>
    <w:p w14:paraId="2443658A" w14:textId="77777777" w:rsidR="004B16BC" w:rsidRDefault="00C657DD">
      <w:pPr>
        <w:pStyle w:val="ListParagraph"/>
        <w:numPr>
          <w:ilvl w:val="0"/>
          <w:numId w:val="1"/>
        </w:numPr>
        <w:tabs>
          <w:tab w:val="left" w:pos="2880"/>
        </w:tabs>
        <w:spacing w:before="24"/>
        <w:jc w:val="both"/>
      </w:pPr>
      <w:r>
        <w:t>ზეთის</w:t>
      </w:r>
      <w:r>
        <w:rPr>
          <w:spacing w:val="72"/>
          <w:w w:val="150"/>
        </w:rPr>
        <w:t xml:space="preserve"> </w:t>
      </w:r>
      <w:r>
        <w:rPr>
          <w:spacing w:val="-2"/>
        </w:rPr>
        <w:t>წნევა;</w:t>
      </w:r>
    </w:p>
    <w:p w14:paraId="2443658B" w14:textId="77777777" w:rsidR="004B16BC" w:rsidRDefault="00C657DD">
      <w:pPr>
        <w:pStyle w:val="ListParagraph"/>
        <w:numPr>
          <w:ilvl w:val="0"/>
          <w:numId w:val="1"/>
        </w:numPr>
        <w:tabs>
          <w:tab w:val="left" w:pos="2880"/>
        </w:tabs>
        <w:jc w:val="both"/>
      </w:pPr>
      <w:r>
        <w:rPr>
          <w:spacing w:val="-2"/>
        </w:rPr>
        <w:t>გამაგრილებელი</w:t>
      </w:r>
      <w:r>
        <w:rPr>
          <w:spacing w:val="1"/>
        </w:rPr>
        <w:t xml:space="preserve"> </w:t>
      </w:r>
      <w:r>
        <w:rPr>
          <w:spacing w:val="-2"/>
        </w:rPr>
        <w:t>სითხის</w:t>
      </w:r>
      <w:r>
        <w:t xml:space="preserve"> </w:t>
      </w:r>
      <w:r>
        <w:rPr>
          <w:spacing w:val="-2"/>
        </w:rPr>
        <w:t>ტემპერატურა;</w:t>
      </w:r>
    </w:p>
    <w:p w14:paraId="2443658C" w14:textId="77777777" w:rsidR="004B16BC" w:rsidRDefault="00C657DD">
      <w:pPr>
        <w:pStyle w:val="ListParagraph"/>
        <w:numPr>
          <w:ilvl w:val="0"/>
          <w:numId w:val="1"/>
        </w:numPr>
        <w:tabs>
          <w:tab w:val="left" w:pos="2880"/>
        </w:tabs>
        <w:spacing w:before="23"/>
        <w:jc w:val="both"/>
      </w:pPr>
      <w:r>
        <w:t>საწვავის</w:t>
      </w:r>
      <w:r>
        <w:rPr>
          <w:spacing w:val="-13"/>
        </w:rPr>
        <w:t xml:space="preserve"> </w:t>
      </w:r>
      <w:r>
        <w:rPr>
          <w:spacing w:val="-2"/>
        </w:rPr>
        <w:t>რაოდენობა;</w:t>
      </w:r>
    </w:p>
    <w:p w14:paraId="2443658E" w14:textId="77777777" w:rsidR="004B16BC" w:rsidRDefault="00C657DD">
      <w:pPr>
        <w:pStyle w:val="ListParagraph"/>
        <w:numPr>
          <w:ilvl w:val="0"/>
          <w:numId w:val="1"/>
        </w:numPr>
        <w:tabs>
          <w:tab w:val="left" w:pos="2880"/>
        </w:tabs>
        <w:spacing w:before="74"/>
        <w:jc w:val="both"/>
      </w:pPr>
      <w:r>
        <w:rPr>
          <w:spacing w:val="-2"/>
        </w:rPr>
        <w:t>აკუმლატორის</w:t>
      </w:r>
      <w:r>
        <w:rPr>
          <w:spacing w:val="2"/>
        </w:rPr>
        <w:t xml:space="preserve"> </w:t>
      </w:r>
      <w:r>
        <w:rPr>
          <w:spacing w:val="-2"/>
        </w:rPr>
        <w:t>მდგომარება/</w:t>
      </w:r>
      <w:r>
        <w:rPr>
          <w:spacing w:val="3"/>
        </w:rPr>
        <w:t xml:space="preserve"> </w:t>
      </w:r>
      <w:r>
        <w:rPr>
          <w:spacing w:val="-2"/>
        </w:rPr>
        <w:t>ვოლტაჟი;</w:t>
      </w:r>
    </w:p>
    <w:p w14:paraId="2443658F" w14:textId="77777777" w:rsidR="004B16BC" w:rsidRDefault="00C657DD">
      <w:pPr>
        <w:pStyle w:val="ListParagraph"/>
        <w:numPr>
          <w:ilvl w:val="0"/>
          <w:numId w:val="1"/>
        </w:numPr>
        <w:tabs>
          <w:tab w:val="left" w:pos="2880"/>
        </w:tabs>
        <w:spacing w:before="25"/>
        <w:jc w:val="both"/>
      </w:pPr>
      <w:r>
        <w:rPr>
          <w:spacing w:val="-2"/>
        </w:rPr>
        <w:t>გენერატორის</w:t>
      </w:r>
      <w:r>
        <w:rPr>
          <w:spacing w:val="1"/>
        </w:rPr>
        <w:t xml:space="preserve"> </w:t>
      </w:r>
      <w:r>
        <w:rPr>
          <w:spacing w:val="-2"/>
        </w:rPr>
        <w:t>ნამუშევარი</w:t>
      </w:r>
      <w:r>
        <w:rPr>
          <w:spacing w:val="3"/>
        </w:rPr>
        <w:t xml:space="preserve"> </w:t>
      </w:r>
      <w:r>
        <w:rPr>
          <w:spacing w:val="-2"/>
        </w:rPr>
        <w:t>საათები;</w:t>
      </w:r>
    </w:p>
    <w:p w14:paraId="24436590" w14:textId="5E6E14E4" w:rsidR="004B16BC" w:rsidRPr="004D3069" w:rsidRDefault="00C657DD">
      <w:pPr>
        <w:pStyle w:val="ListParagraph"/>
        <w:numPr>
          <w:ilvl w:val="0"/>
          <w:numId w:val="1"/>
        </w:numPr>
        <w:tabs>
          <w:tab w:val="left" w:pos="2880"/>
        </w:tabs>
        <w:jc w:val="both"/>
      </w:pPr>
      <w:r>
        <w:rPr>
          <w:spacing w:val="-2"/>
        </w:rPr>
        <w:t>სერვისამდე</w:t>
      </w:r>
      <w:r>
        <w:rPr>
          <w:spacing w:val="2"/>
        </w:rPr>
        <w:t xml:space="preserve"> </w:t>
      </w:r>
      <w:r>
        <w:rPr>
          <w:spacing w:val="-2"/>
        </w:rPr>
        <w:t>დარჩენილი</w:t>
      </w:r>
      <w:r>
        <w:rPr>
          <w:spacing w:val="1"/>
        </w:rPr>
        <w:t xml:space="preserve"> </w:t>
      </w:r>
      <w:r>
        <w:rPr>
          <w:spacing w:val="-2"/>
        </w:rPr>
        <w:t>საათების</w:t>
      </w:r>
      <w:r>
        <w:rPr>
          <w:spacing w:val="1"/>
        </w:rPr>
        <w:t xml:space="preserve"> </w:t>
      </w:r>
      <w:r>
        <w:rPr>
          <w:spacing w:val="-2"/>
        </w:rPr>
        <w:t>რაოდენობა;</w:t>
      </w:r>
    </w:p>
    <w:p w14:paraId="4024607F" w14:textId="25358E78" w:rsidR="004D3069" w:rsidRDefault="004D3069">
      <w:pPr>
        <w:pStyle w:val="ListParagraph"/>
        <w:numPr>
          <w:ilvl w:val="0"/>
          <w:numId w:val="1"/>
        </w:numPr>
        <w:tabs>
          <w:tab w:val="left" w:pos="2880"/>
        </w:tabs>
        <w:jc w:val="both"/>
      </w:pPr>
      <w:r>
        <w:rPr>
          <w:spacing w:val="-2"/>
          <w:lang w:val="ka-GE"/>
        </w:rPr>
        <w:t>დისტანციურ რეჟიმში მართვა (</w:t>
      </w:r>
      <w:r>
        <w:rPr>
          <w:spacing w:val="-2"/>
          <w:lang w:val="en-US"/>
        </w:rPr>
        <w:t>WEB INTERFACE) RJ-45-</w:t>
      </w:r>
      <w:r>
        <w:rPr>
          <w:spacing w:val="-2"/>
          <w:lang w:val="ka-GE"/>
        </w:rPr>
        <w:t>ის მეშვეობით</w:t>
      </w:r>
    </w:p>
    <w:p w14:paraId="24436591" w14:textId="77777777" w:rsidR="004B16BC" w:rsidRDefault="00C657DD">
      <w:pPr>
        <w:pStyle w:val="ListParagraph"/>
        <w:numPr>
          <w:ilvl w:val="0"/>
          <w:numId w:val="1"/>
        </w:numPr>
        <w:tabs>
          <w:tab w:val="left" w:pos="2880"/>
        </w:tabs>
        <w:spacing w:before="87" w:line="235" w:lineRule="auto"/>
        <w:ind w:right="1438"/>
        <w:jc w:val="both"/>
      </w:pPr>
      <w:r>
        <w:t>სერვერის საშუალებით უფლებამოსილ პირს უნდა შეეძლოს კონკრეტული გენერატორის ტესტირება, დაქოქვა სატესტო რეჟიმში და დატვირთვის ქვეშ, ჩაქრობა, დაქოქვის აკრძალვაზე დაყენება და ავტომატურ რეჟიმში დაყენება.</w:t>
      </w:r>
    </w:p>
    <w:p w14:paraId="24436592" w14:textId="77777777" w:rsidR="004B16BC" w:rsidRDefault="00C657DD">
      <w:pPr>
        <w:spacing w:before="180"/>
        <w:ind w:left="2160"/>
        <w:jc w:val="both"/>
      </w:pPr>
      <w:r>
        <w:rPr>
          <w:spacing w:val="-2"/>
        </w:rPr>
        <w:t>საავარიო</w:t>
      </w:r>
      <w:r>
        <w:rPr>
          <w:spacing w:val="4"/>
        </w:rPr>
        <w:t xml:space="preserve"> </w:t>
      </w:r>
      <w:r>
        <w:rPr>
          <w:spacing w:val="-2"/>
        </w:rPr>
        <w:t>სიგნალის</w:t>
      </w:r>
      <w:r>
        <w:rPr>
          <w:spacing w:val="4"/>
        </w:rPr>
        <w:t xml:space="preserve"> </w:t>
      </w:r>
      <w:r>
        <w:rPr>
          <w:spacing w:val="-2"/>
        </w:rPr>
        <w:t>ინდიკაცია</w:t>
      </w:r>
      <w:r>
        <w:rPr>
          <w:spacing w:val="3"/>
        </w:rPr>
        <w:t xml:space="preserve"> </w:t>
      </w:r>
      <w:r>
        <w:rPr>
          <w:spacing w:val="-2"/>
        </w:rPr>
        <w:t>ცენტრალიზებულ</w:t>
      </w:r>
      <w:r>
        <w:rPr>
          <w:spacing w:val="5"/>
        </w:rPr>
        <w:t xml:space="preserve"> </w:t>
      </w:r>
      <w:r>
        <w:rPr>
          <w:spacing w:val="-2"/>
        </w:rPr>
        <w:t>ეკრანზე:</w:t>
      </w:r>
    </w:p>
    <w:p w14:paraId="24436593" w14:textId="77777777" w:rsidR="004B16BC" w:rsidRDefault="00C657DD">
      <w:pPr>
        <w:pStyle w:val="ListParagraph"/>
        <w:numPr>
          <w:ilvl w:val="0"/>
          <w:numId w:val="1"/>
        </w:numPr>
        <w:tabs>
          <w:tab w:val="left" w:pos="2880"/>
        </w:tabs>
        <w:spacing w:before="185"/>
        <w:jc w:val="both"/>
      </w:pPr>
      <w:r>
        <w:t>ზეთის</w:t>
      </w:r>
      <w:r>
        <w:rPr>
          <w:spacing w:val="-14"/>
        </w:rPr>
        <w:t xml:space="preserve"> </w:t>
      </w:r>
      <w:r>
        <w:t>წნევის</w:t>
      </w:r>
      <w:r>
        <w:rPr>
          <w:spacing w:val="-14"/>
        </w:rPr>
        <w:t xml:space="preserve"> </w:t>
      </w:r>
      <w:r>
        <w:t>მითითებული</w:t>
      </w:r>
      <w:r>
        <w:rPr>
          <w:spacing w:val="-14"/>
        </w:rPr>
        <w:t xml:space="preserve"> </w:t>
      </w:r>
      <w:r>
        <w:t>ნორმიდან</w:t>
      </w:r>
      <w:r>
        <w:rPr>
          <w:spacing w:val="-12"/>
        </w:rPr>
        <w:t xml:space="preserve"> </w:t>
      </w:r>
      <w:r>
        <w:rPr>
          <w:spacing w:val="-2"/>
        </w:rPr>
        <w:t>გადაცდენა;</w:t>
      </w:r>
    </w:p>
    <w:p w14:paraId="24436594" w14:textId="77777777" w:rsidR="004B16BC" w:rsidRDefault="00C657DD">
      <w:pPr>
        <w:pStyle w:val="ListParagraph"/>
        <w:numPr>
          <w:ilvl w:val="0"/>
          <w:numId w:val="1"/>
        </w:numPr>
        <w:tabs>
          <w:tab w:val="left" w:pos="2880"/>
        </w:tabs>
        <w:jc w:val="both"/>
      </w:pPr>
      <w:r>
        <w:rPr>
          <w:spacing w:val="-2"/>
        </w:rPr>
        <w:t>გამაგრილებელი</w:t>
      </w:r>
      <w:r>
        <w:rPr>
          <w:spacing w:val="1"/>
        </w:rPr>
        <w:t xml:space="preserve"> </w:t>
      </w:r>
      <w:r>
        <w:rPr>
          <w:spacing w:val="-2"/>
        </w:rPr>
        <w:t>სითხის</w:t>
      </w:r>
      <w:r>
        <w:t xml:space="preserve"> </w:t>
      </w:r>
      <w:r>
        <w:rPr>
          <w:spacing w:val="-2"/>
        </w:rPr>
        <w:t>ცვლილება</w:t>
      </w:r>
      <w:r>
        <w:rPr>
          <w:spacing w:val="2"/>
        </w:rPr>
        <w:t xml:space="preserve"> </w:t>
      </w:r>
      <w:r>
        <w:rPr>
          <w:spacing w:val="-2"/>
        </w:rPr>
        <w:t>და</w:t>
      </w:r>
      <w:r>
        <w:rPr>
          <w:spacing w:val="1"/>
        </w:rPr>
        <w:t xml:space="preserve"> </w:t>
      </w:r>
      <w:r>
        <w:rPr>
          <w:spacing w:val="-2"/>
        </w:rPr>
        <w:t>მითითებულ</w:t>
      </w:r>
      <w:r>
        <w:rPr>
          <w:spacing w:val="1"/>
        </w:rPr>
        <w:t xml:space="preserve"> </w:t>
      </w:r>
      <w:r>
        <w:rPr>
          <w:spacing w:val="-2"/>
        </w:rPr>
        <w:t>ზღვრებზე</w:t>
      </w:r>
      <w:r>
        <w:rPr>
          <w:spacing w:val="2"/>
        </w:rPr>
        <w:t xml:space="preserve"> </w:t>
      </w:r>
      <w:r>
        <w:rPr>
          <w:spacing w:val="-2"/>
        </w:rPr>
        <w:t>ცდომილება;</w:t>
      </w:r>
    </w:p>
    <w:p w14:paraId="24436595" w14:textId="77777777" w:rsidR="004B16BC" w:rsidRDefault="00C657DD">
      <w:pPr>
        <w:pStyle w:val="ListParagraph"/>
        <w:numPr>
          <w:ilvl w:val="0"/>
          <w:numId w:val="1"/>
        </w:numPr>
        <w:tabs>
          <w:tab w:val="left" w:pos="2880"/>
        </w:tabs>
        <w:jc w:val="both"/>
      </w:pPr>
      <w:r>
        <w:rPr>
          <w:spacing w:val="-2"/>
        </w:rPr>
        <w:t>დიზელ-გენერატორის</w:t>
      </w:r>
      <w:r>
        <w:rPr>
          <w:spacing w:val="1"/>
        </w:rPr>
        <w:t xml:space="preserve"> </w:t>
      </w:r>
      <w:r>
        <w:rPr>
          <w:spacing w:val="-2"/>
        </w:rPr>
        <w:t>სიხშირის</w:t>
      </w:r>
      <w:r>
        <w:rPr>
          <w:spacing w:val="1"/>
        </w:rPr>
        <w:t xml:space="preserve"> </w:t>
      </w:r>
      <w:r>
        <w:rPr>
          <w:spacing w:val="-2"/>
        </w:rPr>
        <w:t>ნორმიდან</w:t>
      </w:r>
      <w:r>
        <w:rPr>
          <w:spacing w:val="2"/>
        </w:rPr>
        <w:t xml:space="preserve"> </w:t>
      </w:r>
      <w:r>
        <w:rPr>
          <w:spacing w:val="-2"/>
        </w:rPr>
        <w:t>გადაცდენა;</w:t>
      </w:r>
    </w:p>
    <w:p w14:paraId="24436596" w14:textId="77777777" w:rsidR="004B16BC" w:rsidRDefault="00C657DD">
      <w:pPr>
        <w:pStyle w:val="ListParagraph"/>
        <w:numPr>
          <w:ilvl w:val="0"/>
          <w:numId w:val="1"/>
        </w:numPr>
        <w:tabs>
          <w:tab w:val="left" w:pos="2880"/>
        </w:tabs>
        <w:jc w:val="both"/>
      </w:pPr>
      <w:r>
        <w:rPr>
          <w:spacing w:val="-2"/>
        </w:rPr>
        <w:t>დიზელ-გენერატორის</w:t>
      </w:r>
      <w:r>
        <w:rPr>
          <w:spacing w:val="2"/>
        </w:rPr>
        <w:t xml:space="preserve"> </w:t>
      </w:r>
      <w:r>
        <w:rPr>
          <w:spacing w:val="-2"/>
        </w:rPr>
        <w:t>დატვირთვების</w:t>
      </w:r>
      <w:r>
        <w:rPr>
          <w:spacing w:val="4"/>
        </w:rPr>
        <w:t xml:space="preserve"> </w:t>
      </w:r>
      <w:r>
        <w:rPr>
          <w:spacing w:val="-2"/>
        </w:rPr>
        <w:t>სიდიდის</w:t>
      </w:r>
      <w:r>
        <w:rPr>
          <w:spacing w:val="2"/>
        </w:rPr>
        <w:t xml:space="preserve"> </w:t>
      </w:r>
      <w:r>
        <w:rPr>
          <w:spacing w:val="-2"/>
        </w:rPr>
        <w:t>ნორმიდან</w:t>
      </w:r>
      <w:r>
        <w:rPr>
          <w:spacing w:val="3"/>
        </w:rPr>
        <w:t xml:space="preserve"> </w:t>
      </w:r>
      <w:r>
        <w:rPr>
          <w:spacing w:val="-2"/>
        </w:rPr>
        <w:t>გადაცდენა;</w:t>
      </w:r>
    </w:p>
    <w:p w14:paraId="24436597" w14:textId="77777777" w:rsidR="004B16BC" w:rsidRDefault="00C657DD">
      <w:pPr>
        <w:pStyle w:val="ListParagraph"/>
        <w:numPr>
          <w:ilvl w:val="0"/>
          <w:numId w:val="1"/>
        </w:numPr>
        <w:tabs>
          <w:tab w:val="left" w:pos="2880"/>
        </w:tabs>
        <w:spacing w:before="24"/>
        <w:jc w:val="both"/>
      </w:pPr>
      <w:r>
        <w:rPr>
          <w:spacing w:val="-2"/>
        </w:rPr>
        <w:t>დიზელ-გენერატორის</w:t>
      </w:r>
      <w:r>
        <w:rPr>
          <w:spacing w:val="1"/>
        </w:rPr>
        <w:t xml:space="preserve"> </w:t>
      </w:r>
      <w:r>
        <w:rPr>
          <w:spacing w:val="-2"/>
        </w:rPr>
        <w:t>ძაბვების</w:t>
      </w:r>
      <w:r>
        <w:rPr>
          <w:spacing w:val="1"/>
        </w:rPr>
        <w:t xml:space="preserve"> </w:t>
      </w:r>
      <w:r>
        <w:rPr>
          <w:spacing w:val="-2"/>
        </w:rPr>
        <w:t>ნორმიდან</w:t>
      </w:r>
      <w:r>
        <w:rPr>
          <w:spacing w:val="2"/>
        </w:rPr>
        <w:t xml:space="preserve"> </w:t>
      </w:r>
      <w:r>
        <w:rPr>
          <w:spacing w:val="-2"/>
        </w:rPr>
        <w:t>გადაცდენა;</w:t>
      </w:r>
    </w:p>
    <w:p w14:paraId="24436598" w14:textId="77777777" w:rsidR="004B16BC" w:rsidRDefault="00C657DD">
      <w:pPr>
        <w:pStyle w:val="ListParagraph"/>
        <w:numPr>
          <w:ilvl w:val="0"/>
          <w:numId w:val="1"/>
        </w:numPr>
        <w:tabs>
          <w:tab w:val="left" w:pos="2880"/>
        </w:tabs>
        <w:jc w:val="both"/>
      </w:pPr>
      <w:r>
        <w:rPr>
          <w:spacing w:val="-2"/>
        </w:rPr>
        <w:t>დიზელ-გენერატორის</w:t>
      </w:r>
      <w:r>
        <w:t xml:space="preserve"> </w:t>
      </w:r>
      <w:r>
        <w:rPr>
          <w:spacing w:val="-2"/>
        </w:rPr>
        <w:t>ძრავის</w:t>
      </w:r>
      <w:r>
        <w:t xml:space="preserve"> </w:t>
      </w:r>
      <w:r>
        <w:rPr>
          <w:spacing w:val="-2"/>
        </w:rPr>
        <w:t>ბრუნთა</w:t>
      </w:r>
      <w:r>
        <w:rPr>
          <w:spacing w:val="2"/>
        </w:rPr>
        <w:t xml:space="preserve"> </w:t>
      </w:r>
      <w:r>
        <w:rPr>
          <w:spacing w:val="-2"/>
        </w:rPr>
        <w:t>რიცხვის</w:t>
      </w:r>
      <w:r>
        <w:t xml:space="preserve"> </w:t>
      </w:r>
      <w:r>
        <w:rPr>
          <w:spacing w:val="-2"/>
        </w:rPr>
        <w:t>ნორმიდან</w:t>
      </w:r>
      <w:r>
        <w:rPr>
          <w:spacing w:val="2"/>
        </w:rPr>
        <w:t xml:space="preserve"> </w:t>
      </w:r>
      <w:r>
        <w:rPr>
          <w:spacing w:val="-2"/>
        </w:rPr>
        <w:t>გადაცდენა;</w:t>
      </w:r>
    </w:p>
    <w:p w14:paraId="1E7E6266" w14:textId="77777777" w:rsidR="00297F62" w:rsidRPr="00297F62" w:rsidRDefault="00C657DD">
      <w:pPr>
        <w:pStyle w:val="ListParagraph"/>
        <w:numPr>
          <w:ilvl w:val="0"/>
          <w:numId w:val="1"/>
        </w:numPr>
        <w:tabs>
          <w:tab w:val="left" w:pos="2880"/>
        </w:tabs>
        <w:jc w:val="both"/>
      </w:pPr>
      <w:r w:rsidRPr="00297F62">
        <w:rPr>
          <w:spacing w:val="-2"/>
        </w:rPr>
        <w:t>საწვავის მინიმალური</w:t>
      </w:r>
      <w:r w:rsidR="008739EC" w:rsidRPr="00297F62">
        <w:rPr>
          <w:spacing w:val="-2"/>
        </w:rPr>
        <w:t xml:space="preserve"> </w:t>
      </w:r>
      <w:r w:rsidRPr="00297F62">
        <w:rPr>
          <w:spacing w:val="-2"/>
        </w:rPr>
        <w:t xml:space="preserve">დონის ასახვა. </w:t>
      </w:r>
    </w:p>
    <w:p w14:paraId="34C38E1D" w14:textId="77777777" w:rsidR="00297F62" w:rsidRDefault="00297F62">
      <w:pPr>
        <w:tabs>
          <w:tab w:val="left" w:pos="2880"/>
        </w:tabs>
        <w:jc w:val="both"/>
      </w:pPr>
    </w:p>
    <w:p w14:paraId="3907EC03" w14:textId="77777777" w:rsidR="00297F62" w:rsidRDefault="00297F62">
      <w:pPr>
        <w:tabs>
          <w:tab w:val="left" w:pos="2880"/>
        </w:tabs>
        <w:jc w:val="both"/>
      </w:pPr>
    </w:p>
    <w:p w14:paraId="2443659B" w14:textId="5034B3D6" w:rsidR="004B16BC" w:rsidRDefault="00297F62">
      <w:pPr>
        <w:tabs>
          <w:tab w:val="left" w:pos="2880"/>
        </w:tabs>
        <w:ind w:left="1440"/>
        <w:jc w:val="both"/>
      </w:pPr>
      <w:r>
        <w:t xml:space="preserve">           </w:t>
      </w:r>
      <w:r w:rsidR="00FB4E07">
        <w:t xml:space="preserve">დიზელ გენერატორების საგარანტიო ვადა </w:t>
      </w:r>
      <w:r w:rsidR="00081F1A">
        <w:rPr>
          <w:lang w:val="ka-GE"/>
        </w:rPr>
        <w:t xml:space="preserve">არანაკლებ </w:t>
      </w:r>
      <w:r w:rsidR="00FB4E07">
        <w:t>2</w:t>
      </w:r>
      <w:r w:rsidR="00ED584D">
        <w:rPr>
          <w:lang w:val="ka-GE"/>
        </w:rPr>
        <w:t>,5</w:t>
      </w:r>
      <w:r w:rsidR="00FB4E07">
        <w:t xml:space="preserve"> წელი ან 1000 მუშა საათ</w:t>
      </w:r>
      <w:r w:rsidR="00081F1A">
        <w:rPr>
          <w:lang w:val="ka-GE"/>
        </w:rPr>
        <w:t>ი</w:t>
      </w:r>
      <w:r w:rsidR="00FB4E07">
        <w:t xml:space="preserve"> რომელიც   პირველი დადგება.</w:t>
      </w:r>
    </w:p>
    <w:p w14:paraId="6097808E" w14:textId="0FBF7512" w:rsidR="00C053F3" w:rsidRDefault="00C053F3">
      <w:pPr>
        <w:tabs>
          <w:tab w:val="left" w:pos="2880"/>
        </w:tabs>
        <w:ind w:left="1440"/>
        <w:jc w:val="both"/>
      </w:pPr>
      <w:r>
        <w:t xml:space="preserve">           საგარანტიო პერიოდის მანძილზე, გეგმიური სერვისი უნდა უზრუნველჰყოს მომწოდებელმა კომპანიამ</w:t>
      </w:r>
      <w:r w:rsidR="000D2026">
        <w:t>.</w:t>
      </w:r>
    </w:p>
    <w:p w14:paraId="2443659E" w14:textId="77777777" w:rsidR="004B16BC" w:rsidRDefault="00C657DD">
      <w:pPr>
        <w:pStyle w:val="BodyText"/>
        <w:spacing w:before="256" w:line="252" w:lineRule="auto"/>
        <w:ind w:right="1437" w:firstLine="634"/>
        <w:jc w:val="both"/>
      </w:pPr>
      <w:r>
        <w:t>დიზელ-გენერატორს თან უნდა ახლდეს საჭირო ტექნიკური აღწერილობა (დეტალური ელექტრო სქემა) და საექსპლოატაციო დოკუმენტაცია (ნაბეჭდი და ელექტრონული ვერსია, ინგლისურ ან რუსულ ენებზე). მიმწოდებელმა უნდა განახორციელოს დიზელ-გენერატორის მონტაჟი და ექსპლუატაციაში გაშვება.</w:t>
      </w:r>
    </w:p>
    <w:p w14:paraId="2443659F" w14:textId="27D5CE3D" w:rsidR="004B16BC" w:rsidRDefault="00C657DD">
      <w:pPr>
        <w:pStyle w:val="BodyText"/>
        <w:spacing w:before="246" w:line="220" w:lineRule="auto"/>
        <w:ind w:right="1437" w:firstLine="720"/>
        <w:jc w:val="both"/>
      </w:pPr>
      <w:r>
        <w:t>მიმწოდებელმა</w:t>
      </w:r>
      <w:r>
        <w:rPr>
          <w:spacing w:val="33"/>
        </w:rPr>
        <w:t xml:space="preserve"> </w:t>
      </w:r>
      <w:r>
        <w:t>შემსყიდველ</w:t>
      </w:r>
      <w:r>
        <w:rPr>
          <w:spacing w:val="-12"/>
        </w:rPr>
        <w:t xml:space="preserve"> </w:t>
      </w:r>
      <w:r>
        <w:t>კომპანიას</w:t>
      </w:r>
      <w:r>
        <w:rPr>
          <w:spacing w:val="-12"/>
        </w:rPr>
        <w:t xml:space="preserve"> </w:t>
      </w:r>
      <w:r>
        <w:t>მინიმუმ</w:t>
      </w:r>
      <w:r>
        <w:rPr>
          <w:spacing w:val="-12"/>
        </w:rPr>
        <w:t xml:space="preserve"> </w:t>
      </w:r>
      <w:r w:rsidR="00761892">
        <w:rPr>
          <w:lang w:val="ka-GE"/>
        </w:rPr>
        <w:t>1</w:t>
      </w:r>
      <w:r w:rsidR="00761892">
        <w:rPr>
          <w:spacing w:val="-12"/>
        </w:rPr>
        <w:t xml:space="preserve"> </w:t>
      </w:r>
      <w:r>
        <w:t>თანამშრომელს</w:t>
      </w:r>
      <w:r>
        <w:rPr>
          <w:spacing w:val="-12"/>
        </w:rPr>
        <w:t xml:space="preserve"> </w:t>
      </w:r>
      <w:r>
        <w:t>უნდა</w:t>
      </w:r>
      <w:r>
        <w:rPr>
          <w:spacing w:val="-12"/>
        </w:rPr>
        <w:t xml:space="preserve"> </w:t>
      </w:r>
      <w:r>
        <w:t>ჩაუტაროს მონიტორინგის სისტემის პროგრამირების ტრენინგი.</w:t>
      </w:r>
    </w:p>
    <w:p w14:paraId="1B440360" w14:textId="77777777" w:rsidR="004B16BC" w:rsidRDefault="004B16BC">
      <w:pPr>
        <w:pStyle w:val="BodyText"/>
        <w:spacing w:line="220" w:lineRule="auto"/>
        <w:jc w:val="both"/>
      </w:pPr>
    </w:p>
    <w:p w14:paraId="58A3FB65" w14:textId="77777777" w:rsidR="001E64EC" w:rsidRDefault="001E64EC">
      <w:pPr>
        <w:pStyle w:val="BodyText"/>
        <w:spacing w:line="220" w:lineRule="auto"/>
        <w:jc w:val="both"/>
      </w:pPr>
    </w:p>
    <w:p w14:paraId="0AAD02D6" w14:textId="59EBD609" w:rsidR="001E64EC" w:rsidRDefault="001E64EC">
      <w:pPr>
        <w:pStyle w:val="BodyText"/>
        <w:spacing w:line="220" w:lineRule="auto"/>
        <w:jc w:val="both"/>
        <w:rPr>
          <w:lang w:val="ka-GE"/>
        </w:rPr>
      </w:pPr>
      <w:r>
        <w:tab/>
      </w:r>
      <w:r>
        <w:rPr>
          <w:lang w:val="ka-GE"/>
        </w:rPr>
        <w:t>მომწოდებელ კომპანიას</w:t>
      </w:r>
      <w:r w:rsidR="00446BB9">
        <w:rPr>
          <w:lang w:val="ka-GE"/>
        </w:rPr>
        <w:t xml:space="preserve"> </w:t>
      </w:r>
      <w:r w:rsidR="00446BB9">
        <w:t xml:space="preserve">2020 </w:t>
      </w:r>
      <w:r w:rsidR="00446BB9">
        <w:rPr>
          <w:lang w:val="ka-GE"/>
        </w:rPr>
        <w:t>წლის პირველი იანვრიდან ელექტრონული ტენდერის გამოცხადების დღემდე უნდა გააჩნდეს გამოცდილება</w:t>
      </w:r>
      <w:r w:rsidR="00446BB9" w:rsidRPr="00F7651E">
        <w:rPr>
          <w:color w:val="FF0000"/>
        </w:rPr>
        <w:t xml:space="preserve"> </w:t>
      </w:r>
      <w:r w:rsidR="00446BB9">
        <w:t xml:space="preserve">დიზელ გენერატორების (Super Silent </w:t>
      </w:r>
      <w:r w:rsidR="002B215F">
        <w:rPr>
          <w:lang w:val="ka-GE"/>
        </w:rPr>
        <w:t>არაუმეტეს</w:t>
      </w:r>
      <w:r w:rsidR="00446BB9">
        <w:rPr>
          <w:lang w:val="ka-GE"/>
        </w:rPr>
        <w:t xml:space="preserve"> </w:t>
      </w:r>
      <w:r w:rsidR="00446BB9">
        <w:t>60</w:t>
      </w:r>
      <w:r w:rsidR="007271C0">
        <w:t>±3</w:t>
      </w:r>
      <w:r w:rsidR="007271C0">
        <w:rPr>
          <w:spacing w:val="-4"/>
        </w:rPr>
        <w:t xml:space="preserve"> </w:t>
      </w:r>
      <w:r w:rsidR="00446BB9">
        <w:t>dBA 7</w:t>
      </w:r>
      <w:r w:rsidR="00446BB9">
        <w:rPr>
          <w:lang w:val="ka-GE"/>
        </w:rPr>
        <w:t xml:space="preserve"> მეტრში</w:t>
      </w:r>
      <w:r w:rsidR="00446BB9">
        <w:t>)</w:t>
      </w:r>
      <w:r w:rsidR="007B7BE1">
        <w:t xml:space="preserve"> მინიმუმ </w:t>
      </w:r>
      <w:r w:rsidR="000D17B7">
        <w:t>2</w:t>
      </w:r>
      <w:r w:rsidR="007B7BE1">
        <w:t xml:space="preserve"> კონტრაქტი</w:t>
      </w:r>
      <w:r>
        <w:rPr>
          <w:lang w:val="ka-GE"/>
        </w:rPr>
        <w:t xml:space="preserve"> და მონიტორინგის სისტემის მოწყობის მიმართულებით </w:t>
      </w:r>
      <w:r w:rsidR="007271C0">
        <w:rPr>
          <w:lang w:val="ka-GE"/>
        </w:rPr>
        <w:t xml:space="preserve">მინიმუმ 2 კონტრაქტი, </w:t>
      </w:r>
      <w:r>
        <w:rPr>
          <w:lang w:val="ka-GE"/>
        </w:rPr>
        <w:t xml:space="preserve">რის დამადასტურებლადაც უნდა წარმოადგინოს მსგავსი </w:t>
      </w:r>
      <w:r w:rsidR="007E5AA3">
        <w:rPr>
          <w:lang w:val="ka-GE"/>
        </w:rPr>
        <w:t xml:space="preserve"> ტიპის პროდუქტის (მინიმუმ 2</w:t>
      </w:r>
      <w:r w:rsidR="001C496F">
        <w:rPr>
          <w:lang w:val="ka-GE"/>
        </w:rPr>
        <w:t xml:space="preserve"> ცალი სუპერ საილენტის გენერატორი</w:t>
      </w:r>
      <w:r w:rsidR="007E5AA3">
        <w:rPr>
          <w:lang w:val="ka-GE"/>
        </w:rPr>
        <w:t>)</w:t>
      </w:r>
      <w:r w:rsidR="001C496F">
        <w:rPr>
          <w:lang w:val="ka-GE"/>
        </w:rPr>
        <w:t xml:space="preserve"> მიწოდების და მონატჟის</w:t>
      </w:r>
      <w:r w:rsidR="002D7EB8">
        <w:rPr>
          <w:lang w:val="ka-GE"/>
        </w:rPr>
        <w:t xml:space="preserve"> დამადასტურებელი </w:t>
      </w:r>
      <w:r w:rsidR="00F25C8E">
        <w:rPr>
          <w:lang w:val="ka-GE"/>
        </w:rPr>
        <w:t xml:space="preserve"> ხელშეკრულება</w:t>
      </w:r>
      <w:r w:rsidR="004E37C9">
        <w:rPr>
          <w:lang w:val="ka-GE"/>
        </w:rPr>
        <w:t xml:space="preserve"> </w:t>
      </w:r>
      <w:r w:rsidR="00900A08">
        <w:rPr>
          <w:lang w:val="ka-GE"/>
        </w:rPr>
        <w:t xml:space="preserve">ან </w:t>
      </w:r>
      <w:r w:rsidR="005710D0" w:rsidRPr="00CB3CA1">
        <w:t xml:space="preserve">NAT/SPA </w:t>
      </w:r>
      <w:r w:rsidR="005710D0">
        <w:rPr>
          <w:lang w:val="ka-GE"/>
        </w:rPr>
        <w:lastRenderedPageBreak/>
        <w:t>ნომერი</w:t>
      </w:r>
      <w:r w:rsidR="00F25C8E">
        <w:rPr>
          <w:lang w:val="ka-GE"/>
        </w:rPr>
        <w:t xml:space="preserve"> და მიღება-ჩაბარების აქტი. ასევე მონიტორინგის სისტემის მოწყობის მინიმუმ </w:t>
      </w:r>
      <w:r w:rsidR="00C657DD">
        <w:rPr>
          <w:lang w:val="ka-GE"/>
        </w:rPr>
        <w:t>2</w:t>
      </w:r>
      <w:r w:rsidR="00C7132B">
        <w:rPr>
          <w:lang w:val="ka-GE"/>
        </w:rPr>
        <w:t xml:space="preserve"> </w:t>
      </w:r>
      <w:r w:rsidR="00142323">
        <w:rPr>
          <w:lang w:val="ka-GE"/>
        </w:rPr>
        <w:t>კონტრაქტი</w:t>
      </w:r>
      <w:r w:rsidR="00C74112">
        <w:rPr>
          <w:lang w:val="ka-GE"/>
        </w:rPr>
        <w:t xml:space="preserve"> ან </w:t>
      </w:r>
      <w:r w:rsidR="00C74112" w:rsidRPr="008B46D7">
        <w:t xml:space="preserve">NAT/SPA </w:t>
      </w:r>
      <w:r w:rsidR="00C74112">
        <w:rPr>
          <w:lang w:val="ka-GE"/>
        </w:rPr>
        <w:t>ნომერი</w:t>
      </w:r>
      <w:r w:rsidR="00142323">
        <w:rPr>
          <w:lang w:val="ka-GE"/>
        </w:rPr>
        <w:t>.</w:t>
      </w:r>
    </w:p>
    <w:p w14:paraId="689F2B48" w14:textId="77777777" w:rsidR="00C7132B" w:rsidRDefault="00C7132B">
      <w:pPr>
        <w:pStyle w:val="BodyText"/>
        <w:spacing w:line="220" w:lineRule="auto"/>
        <w:jc w:val="both"/>
        <w:rPr>
          <w:lang w:val="ka-GE"/>
        </w:rPr>
      </w:pPr>
    </w:p>
    <w:p w14:paraId="0E5827D8" w14:textId="6A58AE29" w:rsidR="00E542DA" w:rsidRDefault="00E542DA">
      <w:pPr>
        <w:pStyle w:val="BodyText"/>
        <w:spacing w:line="220" w:lineRule="auto"/>
        <w:jc w:val="both"/>
        <w:rPr>
          <w:lang w:val="ka-GE"/>
        </w:rPr>
      </w:pPr>
      <w:r>
        <w:rPr>
          <w:lang w:val="ka-GE"/>
        </w:rPr>
        <w:tab/>
        <w:t>მომწოდებელი კომპანია უნდა იყოს ოფიციალური წარმომადგენელი შემოთავაზებული დიზელ გენერატორის მწარმობელის</w:t>
      </w:r>
      <w:r w:rsidR="00E47C35">
        <w:rPr>
          <w:lang w:val="ka-GE"/>
        </w:rPr>
        <w:t xml:space="preserve"> და უნდა წარმოადგინოს მინიმუმ 2 სერტიფიცირებული სპეციალისტის დამადასტურებელი  დოკუმენტი, რომელიც გაცემული იქნება მწარმოებლის მიერ</w:t>
      </w:r>
      <w:r w:rsidR="00D22213">
        <w:rPr>
          <w:lang w:val="ka-GE"/>
        </w:rPr>
        <w:t>.</w:t>
      </w:r>
    </w:p>
    <w:p w14:paraId="61C370D3" w14:textId="77777777" w:rsidR="00E47C35" w:rsidRDefault="00E47C35">
      <w:pPr>
        <w:pStyle w:val="BodyText"/>
        <w:spacing w:line="220" w:lineRule="auto"/>
        <w:jc w:val="both"/>
        <w:rPr>
          <w:lang w:val="ka-GE"/>
        </w:rPr>
      </w:pPr>
    </w:p>
    <w:p w14:paraId="2FB0F90D" w14:textId="77777777" w:rsidR="006B03BA" w:rsidRPr="009A493A" w:rsidRDefault="006B03BA">
      <w:pPr>
        <w:pStyle w:val="BodyText"/>
        <w:spacing w:line="220" w:lineRule="auto"/>
        <w:jc w:val="both"/>
        <w:rPr>
          <w:lang w:val="en-US"/>
        </w:rPr>
      </w:pPr>
    </w:p>
    <w:p w14:paraId="05BDCF6B" w14:textId="77777777" w:rsidR="006B03BA" w:rsidRDefault="006B03BA">
      <w:pPr>
        <w:pStyle w:val="BodyText"/>
        <w:spacing w:line="220" w:lineRule="auto"/>
        <w:jc w:val="both"/>
        <w:rPr>
          <w:lang w:val="ka-GE"/>
        </w:rPr>
      </w:pPr>
    </w:p>
    <w:p w14:paraId="244365A1" w14:textId="77777777" w:rsidR="004B16BC" w:rsidRDefault="00C657DD">
      <w:pPr>
        <w:pStyle w:val="BodyText"/>
        <w:spacing w:before="58"/>
        <w:ind w:left="3613"/>
        <w:jc w:val="both"/>
        <w:rPr>
          <w:rFonts w:ascii="Arial" w:eastAsia="Arial" w:hAnsi="Arial" w:cs="Arial"/>
          <w:b/>
          <w:bCs/>
        </w:rPr>
      </w:pPr>
      <w:r>
        <w:t>დიზელ-გენერატორების</w:t>
      </w:r>
      <w:r>
        <w:rPr>
          <w:spacing w:val="-15"/>
        </w:rPr>
        <w:t xml:space="preserve"> </w:t>
      </w:r>
      <w:r>
        <w:t>ტექნიკური</w:t>
      </w:r>
      <w:r>
        <w:rPr>
          <w:spacing w:val="-12"/>
        </w:rPr>
        <w:t xml:space="preserve"> </w:t>
      </w:r>
      <w:r>
        <w:rPr>
          <w:spacing w:val="-2"/>
        </w:rPr>
        <w:t>მახასიათებლები</w:t>
      </w:r>
      <w:r>
        <w:rPr>
          <w:rFonts w:ascii="Arial" w:eastAsia="Arial" w:hAnsi="Arial" w:cs="Arial"/>
          <w:b/>
          <w:bCs/>
          <w:spacing w:val="-2"/>
        </w:rPr>
        <w:t>:</w:t>
      </w:r>
    </w:p>
    <w:p w14:paraId="244365A2" w14:textId="77777777" w:rsidR="004B16BC" w:rsidRDefault="004B16BC">
      <w:pPr>
        <w:pStyle w:val="BodyText"/>
        <w:spacing w:before="121"/>
        <w:ind w:left="0"/>
        <w:jc w:val="both"/>
        <w:rPr>
          <w:rFonts w:ascii="Arial"/>
          <w:b/>
          <w:sz w:val="20"/>
        </w:rPr>
      </w:pPr>
    </w:p>
    <w:tbl>
      <w:tblPr>
        <w:tblW w:w="1053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800"/>
        <w:gridCol w:w="6120"/>
        <w:gridCol w:w="2610"/>
      </w:tblGrid>
      <w:tr w:rsidR="00B61A01" w14:paraId="525B6572" w14:textId="77777777" w:rsidTr="0092257B">
        <w:trPr>
          <w:trHeight w:val="315"/>
        </w:trPr>
        <w:tc>
          <w:tcPr>
            <w:tcW w:w="7920" w:type="dxa"/>
            <w:gridSpan w:val="2"/>
          </w:tcPr>
          <w:p w14:paraId="2C0ADB16" w14:textId="77777777" w:rsidR="00B61A01" w:rsidRPr="000E2C91" w:rsidRDefault="00B61A01" w:rsidP="00B61A01">
            <w:pPr>
              <w:pStyle w:val="TableParagraph"/>
              <w:spacing w:before="14" w:line="282" w:lineRule="exact"/>
              <w:ind w:left="1429"/>
              <w:rPr>
                <w:sz w:val="18"/>
                <w:szCs w:val="18"/>
              </w:rPr>
            </w:pPr>
            <w:r w:rsidRPr="000E2C91">
              <w:rPr>
                <w:spacing w:val="-2"/>
                <w:sz w:val="18"/>
                <w:szCs w:val="18"/>
              </w:rPr>
              <w:t>აღწერილობა</w:t>
            </w:r>
          </w:p>
        </w:tc>
        <w:tc>
          <w:tcPr>
            <w:tcW w:w="2610" w:type="dxa"/>
          </w:tcPr>
          <w:p w14:paraId="3783B249" w14:textId="4EC9D3C6" w:rsidR="00B61A01" w:rsidRPr="000E2C91" w:rsidRDefault="00B61A01" w:rsidP="0092257B">
            <w:pPr>
              <w:pStyle w:val="TableParagraph"/>
              <w:spacing w:line="296" w:lineRule="exact"/>
              <w:rPr>
                <w:sz w:val="18"/>
                <w:szCs w:val="18"/>
              </w:rPr>
            </w:pPr>
            <w:r>
              <w:rPr>
                <w:sz w:val="18"/>
                <w:szCs w:val="18"/>
              </w:rPr>
              <w:t>138</w:t>
            </w:r>
            <w:r w:rsidRPr="000E2C91">
              <w:rPr>
                <w:spacing w:val="-1"/>
                <w:sz w:val="18"/>
                <w:szCs w:val="18"/>
              </w:rPr>
              <w:t xml:space="preserve"> </w:t>
            </w:r>
            <w:r w:rsidRPr="000E2C91">
              <w:rPr>
                <w:spacing w:val="-5"/>
                <w:sz w:val="18"/>
                <w:szCs w:val="18"/>
              </w:rPr>
              <w:t>კვა</w:t>
            </w:r>
          </w:p>
        </w:tc>
      </w:tr>
      <w:tr w:rsidR="00B61A01" w14:paraId="0B87B043" w14:textId="77777777" w:rsidTr="0092257B">
        <w:trPr>
          <w:trHeight w:val="590"/>
        </w:trPr>
        <w:tc>
          <w:tcPr>
            <w:tcW w:w="1800" w:type="dxa"/>
            <w:vMerge w:val="restart"/>
            <w:tcBorders>
              <w:bottom w:val="single" w:sz="4" w:space="0" w:color="000000"/>
            </w:tcBorders>
          </w:tcPr>
          <w:p w14:paraId="174FB8D5" w14:textId="77777777" w:rsidR="00B61A01" w:rsidRPr="000E2C91" w:rsidRDefault="00B61A01" w:rsidP="0092257B">
            <w:pPr>
              <w:pStyle w:val="TableParagraph"/>
              <w:spacing w:before="3" w:line="247" w:lineRule="auto"/>
              <w:jc w:val="both"/>
              <w:rPr>
                <w:spacing w:val="-2"/>
                <w:sz w:val="18"/>
                <w:szCs w:val="18"/>
              </w:rPr>
            </w:pPr>
          </w:p>
          <w:p w14:paraId="687284DD" w14:textId="77777777" w:rsidR="00B61A01" w:rsidRPr="000E2C91" w:rsidRDefault="00B61A01" w:rsidP="0092257B">
            <w:pPr>
              <w:pStyle w:val="TableParagraph"/>
              <w:spacing w:before="3" w:line="247" w:lineRule="auto"/>
              <w:jc w:val="both"/>
              <w:rPr>
                <w:spacing w:val="-2"/>
                <w:sz w:val="18"/>
                <w:szCs w:val="18"/>
              </w:rPr>
            </w:pPr>
          </w:p>
          <w:p w14:paraId="0C60090D" w14:textId="77777777" w:rsidR="00B61A01" w:rsidRPr="000E2C91" w:rsidRDefault="00B61A01" w:rsidP="0092257B">
            <w:pPr>
              <w:pStyle w:val="TableParagraph"/>
              <w:spacing w:before="3" w:line="247" w:lineRule="auto"/>
              <w:jc w:val="both"/>
              <w:rPr>
                <w:spacing w:val="-2"/>
                <w:sz w:val="18"/>
                <w:szCs w:val="18"/>
              </w:rPr>
            </w:pPr>
          </w:p>
          <w:p w14:paraId="5B47E760" w14:textId="77777777" w:rsidR="00B61A01" w:rsidRPr="000E2C91" w:rsidRDefault="00B61A01" w:rsidP="0092257B">
            <w:pPr>
              <w:pStyle w:val="TableParagraph"/>
              <w:spacing w:before="3" w:line="247" w:lineRule="auto"/>
              <w:jc w:val="both"/>
              <w:rPr>
                <w:sz w:val="18"/>
                <w:szCs w:val="18"/>
              </w:rPr>
            </w:pPr>
            <w:r w:rsidRPr="000E2C91">
              <w:rPr>
                <w:spacing w:val="-2"/>
                <w:sz w:val="18"/>
                <w:szCs w:val="18"/>
              </w:rPr>
              <w:t>საერთო აღწერილობა:</w:t>
            </w:r>
          </w:p>
        </w:tc>
        <w:tc>
          <w:tcPr>
            <w:tcW w:w="6120" w:type="dxa"/>
          </w:tcPr>
          <w:p w14:paraId="70843BCB" w14:textId="77777777" w:rsidR="00B61A01" w:rsidRPr="000E2C91" w:rsidRDefault="00B61A01" w:rsidP="0092257B">
            <w:pPr>
              <w:pStyle w:val="TableParagraph"/>
              <w:spacing w:before="3"/>
              <w:ind w:left="141" w:right="145"/>
              <w:jc w:val="both"/>
              <w:rPr>
                <w:sz w:val="18"/>
                <w:szCs w:val="18"/>
              </w:rPr>
            </w:pPr>
            <w:r w:rsidRPr="000E2C91">
              <w:rPr>
                <w:sz w:val="18"/>
                <w:szCs w:val="18"/>
              </w:rPr>
              <w:t>Gross</w:t>
            </w:r>
            <w:r w:rsidRPr="000E2C91">
              <w:rPr>
                <w:spacing w:val="-10"/>
                <w:sz w:val="18"/>
                <w:szCs w:val="18"/>
              </w:rPr>
              <w:t xml:space="preserve"> </w:t>
            </w:r>
            <w:r w:rsidRPr="000E2C91">
              <w:rPr>
                <w:sz w:val="18"/>
                <w:szCs w:val="18"/>
              </w:rPr>
              <w:t>Engine</w:t>
            </w:r>
            <w:r w:rsidRPr="000E2C91">
              <w:rPr>
                <w:spacing w:val="-10"/>
                <w:sz w:val="18"/>
                <w:szCs w:val="18"/>
              </w:rPr>
              <w:t xml:space="preserve"> </w:t>
            </w:r>
            <w:r w:rsidRPr="000E2C91">
              <w:rPr>
                <w:sz w:val="18"/>
                <w:szCs w:val="18"/>
              </w:rPr>
              <w:t>Power-Standby</w:t>
            </w:r>
            <w:r w:rsidRPr="000E2C91">
              <w:rPr>
                <w:spacing w:val="-9"/>
                <w:sz w:val="18"/>
                <w:szCs w:val="18"/>
              </w:rPr>
              <w:t xml:space="preserve"> </w:t>
            </w:r>
            <w:r w:rsidRPr="000E2C91">
              <w:rPr>
                <w:spacing w:val="-2"/>
                <w:sz w:val="18"/>
                <w:szCs w:val="18"/>
              </w:rPr>
              <w:t>(KVA)</w:t>
            </w:r>
          </w:p>
          <w:p w14:paraId="1BF6C67F" w14:textId="77777777" w:rsidR="00B61A01" w:rsidRPr="000E2C91" w:rsidRDefault="00B61A01" w:rsidP="0092257B">
            <w:pPr>
              <w:pStyle w:val="TableParagraph"/>
              <w:spacing w:before="7" w:line="270" w:lineRule="exact"/>
              <w:ind w:left="141" w:right="143"/>
              <w:jc w:val="both"/>
              <w:rPr>
                <w:sz w:val="18"/>
                <w:szCs w:val="18"/>
              </w:rPr>
            </w:pPr>
            <w:r w:rsidRPr="000E2C91">
              <w:rPr>
                <w:spacing w:val="-2"/>
                <w:sz w:val="18"/>
                <w:szCs w:val="18"/>
              </w:rPr>
              <w:t>სარეზერვო</w:t>
            </w:r>
            <w:r w:rsidRPr="000E2C91">
              <w:rPr>
                <w:sz w:val="18"/>
                <w:szCs w:val="18"/>
              </w:rPr>
              <w:t xml:space="preserve"> </w:t>
            </w:r>
            <w:r w:rsidRPr="000E2C91">
              <w:rPr>
                <w:spacing w:val="-2"/>
                <w:sz w:val="18"/>
                <w:szCs w:val="18"/>
              </w:rPr>
              <w:t>სიმძლავრე</w:t>
            </w:r>
            <w:r>
              <w:rPr>
                <w:spacing w:val="-2"/>
                <w:sz w:val="18"/>
                <w:szCs w:val="18"/>
                <w:lang w:val="ka-GE"/>
              </w:rPr>
              <w:t xml:space="preserve"> არანაკლებ</w:t>
            </w:r>
            <w:r w:rsidRPr="000E2C91">
              <w:rPr>
                <w:spacing w:val="1"/>
                <w:sz w:val="18"/>
                <w:szCs w:val="18"/>
              </w:rPr>
              <w:t xml:space="preserve"> </w:t>
            </w:r>
            <w:r w:rsidRPr="000E2C91">
              <w:rPr>
                <w:spacing w:val="-2"/>
                <w:sz w:val="18"/>
                <w:szCs w:val="18"/>
              </w:rPr>
              <w:t>(კვა)</w:t>
            </w:r>
          </w:p>
        </w:tc>
        <w:tc>
          <w:tcPr>
            <w:tcW w:w="2610" w:type="dxa"/>
          </w:tcPr>
          <w:p w14:paraId="6529B167" w14:textId="0511EE2C" w:rsidR="00B61A01" w:rsidRPr="000E2C91" w:rsidRDefault="00B97B89" w:rsidP="0092257B">
            <w:pPr>
              <w:pStyle w:val="TableParagraph"/>
              <w:spacing w:before="3"/>
              <w:rPr>
                <w:sz w:val="18"/>
                <w:szCs w:val="18"/>
                <w:lang w:val="en-US"/>
              </w:rPr>
            </w:pPr>
            <w:r>
              <w:rPr>
                <w:spacing w:val="-5"/>
                <w:sz w:val="18"/>
                <w:szCs w:val="18"/>
              </w:rPr>
              <w:t>138</w:t>
            </w:r>
          </w:p>
        </w:tc>
      </w:tr>
      <w:tr w:rsidR="00B61A01" w14:paraId="21B338A5" w14:textId="77777777" w:rsidTr="0092257B">
        <w:trPr>
          <w:trHeight w:val="599"/>
        </w:trPr>
        <w:tc>
          <w:tcPr>
            <w:tcW w:w="1800" w:type="dxa"/>
            <w:vMerge/>
            <w:tcBorders>
              <w:top w:val="nil"/>
              <w:bottom w:val="single" w:sz="4" w:space="0" w:color="000000"/>
            </w:tcBorders>
          </w:tcPr>
          <w:p w14:paraId="6F81A6C5" w14:textId="77777777" w:rsidR="00B61A01" w:rsidRPr="000E2C91" w:rsidRDefault="00B61A01" w:rsidP="0092257B">
            <w:pPr>
              <w:jc w:val="both"/>
              <w:rPr>
                <w:sz w:val="18"/>
                <w:szCs w:val="18"/>
              </w:rPr>
            </w:pPr>
          </w:p>
        </w:tc>
        <w:tc>
          <w:tcPr>
            <w:tcW w:w="6120" w:type="dxa"/>
          </w:tcPr>
          <w:p w14:paraId="5BE7C8C1" w14:textId="77777777" w:rsidR="00B61A01" w:rsidRPr="000E2C91" w:rsidRDefault="00B61A01" w:rsidP="0092257B">
            <w:pPr>
              <w:pStyle w:val="TableParagraph"/>
              <w:spacing w:before="20" w:line="289" w:lineRule="exact"/>
              <w:ind w:left="141" w:right="143"/>
              <w:jc w:val="both"/>
              <w:rPr>
                <w:sz w:val="18"/>
                <w:szCs w:val="18"/>
              </w:rPr>
            </w:pPr>
            <w:r w:rsidRPr="000E2C91">
              <w:rPr>
                <w:sz w:val="18"/>
                <w:szCs w:val="18"/>
              </w:rPr>
              <w:t>Gross</w:t>
            </w:r>
            <w:r w:rsidRPr="000E2C91">
              <w:rPr>
                <w:spacing w:val="-10"/>
                <w:sz w:val="18"/>
                <w:szCs w:val="18"/>
              </w:rPr>
              <w:t xml:space="preserve"> </w:t>
            </w:r>
            <w:r w:rsidRPr="000E2C91">
              <w:rPr>
                <w:sz w:val="18"/>
                <w:szCs w:val="18"/>
              </w:rPr>
              <w:t>Engine</w:t>
            </w:r>
            <w:r w:rsidRPr="000E2C91">
              <w:rPr>
                <w:spacing w:val="-10"/>
                <w:sz w:val="18"/>
                <w:szCs w:val="18"/>
              </w:rPr>
              <w:t xml:space="preserve"> </w:t>
            </w:r>
            <w:r w:rsidRPr="000E2C91">
              <w:rPr>
                <w:sz w:val="18"/>
                <w:szCs w:val="18"/>
              </w:rPr>
              <w:t>Power-Standby</w:t>
            </w:r>
            <w:r w:rsidRPr="000E2C91">
              <w:rPr>
                <w:spacing w:val="-9"/>
                <w:sz w:val="18"/>
                <w:szCs w:val="18"/>
              </w:rPr>
              <w:t xml:space="preserve"> </w:t>
            </w:r>
            <w:r w:rsidRPr="000E2C91">
              <w:rPr>
                <w:spacing w:val="-4"/>
                <w:sz w:val="18"/>
                <w:szCs w:val="18"/>
              </w:rPr>
              <w:t>(KW)</w:t>
            </w:r>
          </w:p>
          <w:p w14:paraId="660D713F" w14:textId="77777777" w:rsidR="00B61A01" w:rsidRPr="00E613F8" w:rsidRDefault="00B61A01" w:rsidP="0092257B">
            <w:pPr>
              <w:pStyle w:val="TableParagraph"/>
              <w:spacing w:line="269" w:lineRule="exact"/>
              <w:ind w:left="141" w:right="144"/>
              <w:jc w:val="both"/>
              <w:rPr>
                <w:sz w:val="18"/>
                <w:szCs w:val="18"/>
                <w:lang w:val="ka-GE"/>
              </w:rPr>
            </w:pPr>
            <w:r w:rsidRPr="000E2C91">
              <w:rPr>
                <w:spacing w:val="-2"/>
                <w:sz w:val="18"/>
                <w:szCs w:val="18"/>
              </w:rPr>
              <w:t>სარეზერვო</w:t>
            </w:r>
            <w:r w:rsidRPr="000E2C91">
              <w:rPr>
                <w:sz w:val="18"/>
                <w:szCs w:val="18"/>
              </w:rPr>
              <w:t xml:space="preserve"> </w:t>
            </w:r>
            <w:r w:rsidRPr="000E2C91">
              <w:rPr>
                <w:spacing w:val="-2"/>
                <w:sz w:val="18"/>
                <w:szCs w:val="18"/>
              </w:rPr>
              <w:t>სიმძლავრე</w:t>
            </w:r>
            <w:r>
              <w:rPr>
                <w:spacing w:val="-2"/>
                <w:sz w:val="18"/>
                <w:szCs w:val="18"/>
                <w:lang w:val="ka-GE"/>
              </w:rPr>
              <w:t xml:space="preserve"> არანაკლებ</w:t>
            </w:r>
          </w:p>
        </w:tc>
        <w:tc>
          <w:tcPr>
            <w:tcW w:w="2610" w:type="dxa"/>
          </w:tcPr>
          <w:p w14:paraId="2CBE75A0" w14:textId="2AFB38D3" w:rsidR="00B61A01" w:rsidRPr="000E2C91" w:rsidRDefault="00B97B89" w:rsidP="0092257B">
            <w:pPr>
              <w:pStyle w:val="TableParagraph"/>
              <w:spacing w:before="20"/>
              <w:rPr>
                <w:sz w:val="18"/>
                <w:szCs w:val="18"/>
              </w:rPr>
            </w:pPr>
            <w:r>
              <w:rPr>
                <w:spacing w:val="-5"/>
                <w:sz w:val="18"/>
                <w:szCs w:val="18"/>
              </w:rPr>
              <w:t>110</w:t>
            </w:r>
          </w:p>
        </w:tc>
      </w:tr>
      <w:tr w:rsidR="00B61A01" w14:paraId="43D0EBBE" w14:textId="77777777" w:rsidTr="0092257B">
        <w:trPr>
          <w:trHeight w:val="301"/>
        </w:trPr>
        <w:tc>
          <w:tcPr>
            <w:tcW w:w="1800" w:type="dxa"/>
            <w:vMerge/>
            <w:tcBorders>
              <w:top w:val="nil"/>
              <w:bottom w:val="single" w:sz="4" w:space="0" w:color="000000"/>
            </w:tcBorders>
          </w:tcPr>
          <w:p w14:paraId="7390CA49" w14:textId="77777777" w:rsidR="00B61A01" w:rsidRPr="000E2C91" w:rsidRDefault="00B61A01" w:rsidP="0092257B">
            <w:pPr>
              <w:jc w:val="both"/>
              <w:rPr>
                <w:sz w:val="18"/>
                <w:szCs w:val="18"/>
              </w:rPr>
            </w:pPr>
          </w:p>
        </w:tc>
        <w:tc>
          <w:tcPr>
            <w:tcW w:w="6120" w:type="dxa"/>
          </w:tcPr>
          <w:p w14:paraId="14AD4324" w14:textId="77777777" w:rsidR="00B61A01" w:rsidRPr="000E2C91" w:rsidRDefault="00B61A01" w:rsidP="0092257B">
            <w:pPr>
              <w:pStyle w:val="TableParagraph"/>
              <w:spacing w:before="20" w:line="261" w:lineRule="exact"/>
              <w:ind w:left="143" w:right="143"/>
              <w:jc w:val="both"/>
              <w:rPr>
                <w:sz w:val="18"/>
                <w:szCs w:val="18"/>
              </w:rPr>
            </w:pPr>
            <w:r w:rsidRPr="000E2C91">
              <w:rPr>
                <w:sz w:val="18"/>
                <w:szCs w:val="18"/>
              </w:rPr>
              <w:t>Frequency</w:t>
            </w:r>
            <w:r w:rsidRPr="000E2C91">
              <w:rPr>
                <w:spacing w:val="-9"/>
                <w:sz w:val="18"/>
                <w:szCs w:val="18"/>
              </w:rPr>
              <w:t xml:space="preserve"> </w:t>
            </w:r>
            <w:r w:rsidRPr="000E2C91">
              <w:rPr>
                <w:sz w:val="18"/>
                <w:szCs w:val="18"/>
              </w:rPr>
              <w:t>(Hz)</w:t>
            </w:r>
            <w:r w:rsidRPr="000E2C91">
              <w:rPr>
                <w:spacing w:val="-8"/>
                <w:sz w:val="18"/>
                <w:szCs w:val="18"/>
              </w:rPr>
              <w:t xml:space="preserve"> </w:t>
            </w:r>
            <w:r w:rsidRPr="000E2C91">
              <w:rPr>
                <w:sz w:val="18"/>
                <w:szCs w:val="18"/>
              </w:rPr>
              <w:t>სიხშირე</w:t>
            </w:r>
            <w:r w:rsidRPr="000E2C91">
              <w:rPr>
                <w:spacing w:val="-7"/>
                <w:sz w:val="18"/>
                <w:szCs w:val="18"/>
              </w:rPr>
              <w:t xml:space="preserve"> </w:t>
            </w:r>
            <w:r w:rsidRPr="000E2C91">
              <w:rPr>
                <w:spacing w:val="-2"/>
                <w:sz w:val="18"/>
                <w:szCs w:val="18"/>
              </w:rPr>
              <w:t>(ჰრც)</w:t>
            </w:r>
          </w:p>
        </w:tc>
        <w:tc>
          <w:tcPr>
            <w:tcW w:w="2610" w:type="dxa"/>
          </w:tcPr>
          <w:p w14:paraId="55F56FDA" w14:textId="77777777" w:rsidR="00B61A01" w:rsidRPr="000E2C91" w:rsidRDefault="00B61A01" w:rsidP="0092257B">
            <w:pPr>
              <w:pStyle w:val="TableParagraph"/>
              <w:spacing w:before="11" w:line="271" w:lineRule="exact"/>
              <w:rPr>
                <w:sz w:val="18"/>
                <w:szCs w:val="18"/>
              </w:rPr>
            </w:pPr>
            <w:r w:rsidRPr="000E2C91">
              <w:rPr>
                <w:spacing w:val="-5"/>
                <w:sz w:val="18"/>
                <w:szCs w:val="18"/>
              </w:rPr>
              <w:t>50</w:t>
            </w:r>
          </w:p>
        </w:tc>
      </w:tr>
      <w:tr w:rsidR="00B61A01" w14:paraId="319D8F18" w14:textId="77777777" w:rsidTr="0092257B">
        <w:trPr>
          <w:trHeight w:val="300"/>
        </w:trPr>
        <w:tc>
          <w:tcPr>
            <w:tcW w:w="1800" w:type="dxa"/>
            <w:vMerge/>
            <w:tcBorders>
              <w:top w:val="nil"/>
              <w:bottom w:val="single" w:sz="4" w:space="0" w:color="000000"/>
            </w:tcBorders>
          </w:tcPr>
          <w:p w14:paraId="40F0A0EE" w14:textId="77777777" w:rsidR="00B61A01" w:rsidRPr="000E2C91" w:rsidRDefault="00B61A01" w:rsidP="0092257B">
            <w:pPr>
              <w:jc w:val="both"/>
              <w:rPr>
                <w:sz w:val="18"/>
                <w:szCs w:val="18"/>
              </w:rPr>
            </w:pPr>
          </w:p>
        </w:tc>
        <w:tc>
          <w:tcPr>
            <w:tcW w:w="6120" w:type="dxa"/>
          </w:tcPr>
          <w:p w14:paraId="6A5A9A2F" w14:textId="77777777" w:rsidR="00B61A01" w:rsidRPr="000E2C91" w:rsidRDefault="00B61A01" w:rsidP="0092257B">
            <w:pPr>
              <w:pStyle w:val="TableParagraph"/>
              <w:spacing w:before="19" w:line="261" w:lineRule="exact"/>
              <w:ind w:left="96"/>
              <w:jc w:val="both"/>
              <w:rPr>
                <w:sz w:val="18"/>
                <w:szCs w:val="18"/>
              </w:rPr>
            </w:pPr>
            <w:r w:rsidRPr="000E2C91">
              <w:rPr>
                <w:sz w:val="18"/>
                <w:szCs w:val="18"/>
              </w:rPr>
              <w:t>Output</w:t>
            </w:r>
            <w:r w:rsidRPr="000E2C91">
              <w:rPr>
                <w:spacing w:val="-11"/>
                <w:sz w:val="18"/>
                <w:szCs w:val="18"/>
              </w:rPr>
              <w:t xml:space="preserve"> </w:t>
            </w:r>
            <w:r w:rsidRPr="000E2C91">
              <w:rPr>
                <w:sz w:val="18"/>
                <w:szCs w:val="18"/>
              </w:rPr>
              <w:t>Voltage</w:t>
            </w:r>
            <w:r w:rsidRPr="000E2C91">
              <w:rPr>
                <w:spacing w:val="-11"/>
                <w:sz w:val="18"/>
                <w:szCs w:val="18"/>
              </w:rPr>
              <w:t xml:space="preserve"> </w:t>
            </w:r>
            <w:r w:rsidRPr="000E2C91">
              <w:rPr>
                <w:sz w:val="18"/>
                <w:szCs w:val="18"/>
              </w:rPr>
              <w:t>(V)</w:t>
            </w:r>
            <w:r w:rsidRPr="000E2C91">
              <w:rPr>
                <w:spacing w:val="-9"/>
                <w:sz w:val="18"/>
                <w:szCs w:val="18"/>
              </w:rPr>
              <w:t xml:space="preserve"> </w:t>
            </w:r>
            <w:r w:rsidRPr="000E2C91">
              <w:rPr>
                <w:sz w:val="18"/>
                <w:szCs w:val="18"/>
              </w:rPr>
              <w:t>გამომავალი</w:t>
            </w:r>
            <w:r w:rsidRPr="000E2C91">
              <w:rPr>
                <w:spacing w:val="-9"/>
                <w:sz w:val="18"/>
                <w:szCs w:val="18"/>
              </w:rPr>
              <w:t xml:space="preserve"> </w:t>
            </w:r>
            <w:r w:rsidRPr="000E2C91">
              <w:rPr>
                <w:sz w:val="18"/>
                <w:szCs w:val="18"/>
              </w:rPr>
              <w:t>ძაბვა</w:t>
            </w:r>
            <w:r w:rsidRPr="000E2C91">
              <w:rPr>
                <w:spacing w:val="-8"/>
                <w:sz w:val="18"/>
                <w:szCs w:val="18"/>
              </w:rPr>
              <w:t xml:space="preserve"> </w:t>
            </w:r>
            <w:r w:rsidRPr="000E2C91">
              <w:rPr>
                <w:spacing w:val="-5"/>
                <w:sz w:val="18"/>
                <w:szCs w:val="18"/>
              </w:rPr>
              <w:t>(ვ)</w:t>
            </w:r>
          </w:p>
        </w:tc>
        <w:tc>
          <w:tcPr>
            <w:tcW w:w="2610" w:type="dxa"/>
          </w:tcPr>
          <w:p w14:paraId="30D9E11B" w14:textId="77777777" w:rsidR="00B61A01" w:rsidRPr="000E2C91" w:rsidRDefault="00B61A01" w:rsidP="0092257B">
            <w:pPr>
              <w:pStyle w:val="TableParagraph"/>
              <w:spacing w:before="11" w:line="270" w:lineRule="exact"/>
              <w:ind w:right="1"/>
              <w:rPr>
                <w:sz w:val="18"/>
                <w:szCs w:val="18"/>
              </w:rPr>
            </w:pPr>
            <w:r w:rsidRPr="000E2C91">
              <w:rPr>
                <w:spacing w:val="-2"/>
                <w:sz w:val="18"/>
                <w:szCs w:val="18"/>
              </w:rPr>
              <w:t>230/400</w:t>
            </w:r>
          </w:p>
        </w:tc>
      </w:tr>
      <w:tr w:rsidR="00B61A01" w14:paraId="043B4EEB" w14:textId="77777777" w:rsidTr="0092257B">
        <w:trPr>
          <w:trHeight w:val="301"/>
        </w:trPr>
        <w:tc>
          <w:tcPr>
            <w:tcW w:w="1800" w:type="dxa"/>
            <w:vMerge/>
            <w:tcBorders>
              <w:top w:val="nil"/>
              <w:bottom w:val="single" w:sz="4" w:space="0" w:color="000000"/>
            </w:tcBorders>
          </w:tcPr>
          <w:p w14:paraId="04874DBC" w14:textId="77777777" w:rsidR="00B61A01" w:rsidRPr="000E2C91" w:rsidRDefault="00B61A01" w:rsidP="0092257B">
            <w:pPr>
              <w:jc w:val="both"/>
              <w:rPr>
                <w:sz w:val="18"/>
                <w:szCs w:val="18"/>
              </w:rPr>
            </w:pPr>
          </w:p>
        </w:tc>
        <w:tc>
          <w:tcPr>
            <w:tcW w:w="6120" w:type="dxa"/>
            <w:tcBorders>
              <w:bottom w:val="single" w:sz="4" w:space="0" w:color="000000"/>
            </w:tcBorders>
          </w:tcPr>
          <w:p w14:paraId="55BDD9BF" w14:textId="77777777" w:rsidR="00B61A01" w:rsidRPr="000E2C91" w:rsidRDefault="00B61A01" w:rsidP="0092257B">
            <w:pPr>
              <w:pStyle w:val="TableParagraph"/>
              <w:spacing w:before="20" w:line="261" w:lineRule="exact"/>
              <w:ind w:left="141" w:right="143"/>
              <w:jc w:val="both"/>
              <w:rPr>
                <w:sz w:val="18"/>
                <w:szCs w:val="18"/>
              </w:rPr>
            </w:pPr>
            <w:r w:rsidRPr="000E2C91">
              <w:rPr>
                <w:spacing w:val="-2"/>
                <w:sz w:val="18"/>
                <w:szCs w:val="18"/>
              </w:rPr>
              <w:t>გამომავალი</w:t>
            </w:r>
            <w:r w:rsidRPr="000E2C91">
              <w:rPr>
                <w:spacing w:val="1"/>
                <w:sz w:val="18"/>
                <w:szCs w:val="18"/>
              </w:rPr>
              <w:t xml:space="preserve"> </w:t>
            </w:r>
            <w:r w:rsidRPr="000E2C91">
              <w:rPr>
                <w:spacing w:val="-2"/>
                <w:sz w:val="18"/>
                <w:szCs w:val="18"/>
              </w:rPr>
              <w:t>წვერების</w:t>
            </w:r>
            <w:r w:rsidRPr="000E2C91">
              <w:rPr>
                <w:sz w:val="18"/>
                <w:szCs w:val="18"/>
              </w:rPr>
              <w:t xml:space="preserve"> </w:t>
            </w:r>
            <w:r w:rsidRPr="000E2C91">
              <w:rPr>
                <w:spacing w:val="-2"/>
                <w:sz w:val="18"/>
                <w:szCs w:val="18"/>
              </w:rPr>
              <w:t>რიცხვი</w:t>
            </w:r>
          </w:p>
        </w:tc>
        <w:tc>
          <w:tcPr>
            <w:tcW w:w="2610" w:type="dxa"/>
            <w:tcBorders>
              <w:bottom w:val="single" w:sz="4" w:space="0" w:color="000000"/>
            </w:tcBorders>
          </w:tcPr>
          <w:p w14:paraId="6F5753EB" w14:textId="77777777" w:rsidR="00B61A01" w:rsidRPr="000E2C91" w:rsidRDefault="00B61A01" w:rsidP="0092257B">
            <w:pPr>
              <w:pStyle w:val="TableParagraph"/>
              <w:spacing w:before="20" w:line="261" w:lineRule="exact"/>
              <w:rPr>
                <w:sz w:val="18"/>
                <w:szCs w:val="18"/>
              </w:rPr>
            </w:pPr>
            <w:r w:rsidRPr="000E2C91">
              <w:rPr>
                <w:sz w:val="18"/>
                <w:szCs w:val="18"/>
              </w:rPr>
              <w:t>3</w:t>
            </w:r>
            <w:r w:rsidRPr="000E2C91">
              <w:rPr>
                <w:spacing w:val="-4"/>
                <w:sz w:val="18"/>
                <w:szCs w:val="18"/>
              </w:rPr>
              <w:t xml:space="preserve"> </w:t>
            </w:r>
            <w:r w:rsidRPr="000E2C91">
              <w:rPr>
                <w:sz w:val="18"/>
                <w:szCs w:val="18"/>
              </w:rPr>
              <w:t>ფაზა</w:t>
            </w:r>
            <w:r w:rsidRPr="000E2C91">
              <w:rPr>
                <w:spacing w:val="-3"/>
                <w:sz w:val="18"/>
                <w:szCs w:val="18"/>
              </w:rPr>
              <w:t xml:space="preserve"> </w:t>
            </w:r>
            <w:r w:rsidRPr="000E2C91">
              <w:rPr>
                <w:sz w:val="18"/>
                <w:szCs w:val="18"/>
              </w:rPr>
              <w:t>+</w:t>
            </w:r>
            <w:r w:rsidRPr="000E2C91">
              <w:rPr>
                <w:spacing w:val="-4"/>
                <w:sz w:val="18"/>
                <w:szCs w:val="18"/>
              </w:rPr>
              <w:t xml:space="preserve"> </w:t>
            </w:r>
            <w:r w:rsidRPr="000E2C91">
              <w:rPr>
                <w:spacing w:val="-2"/>
                <w:sz w:val="18"/>
                <w:szCs w:val="18"/>
              </w:rPr>
              <w:t>ნეიტრ.</w:t>
            </w:r>
          </w:p>
        </w:tc>
      </w:tr>
      <w:tr w:rsidR="00B61A01" w14:paraId="08AA9F52" w14:textId="77777777" w:rsidTr="00C73B94">
        <w:trPr>
          <w:trHeight w:val="1007"/>
        </w:trPr>
        <w:tc>
          <w:tcPr>
            <w:tcW w:w="1800" w:type="dxa"/>
            <w:vMerge w:val="restart"/>
            <w:tcBorders>
              <w:top w:val="single" w:sz="4" w:space="0" w:color="000000"/>
            </w:tcBorders>
          </w:tcPr>
          <w:p w14:paraId="724F3A40" w14:textId="77777777" w:rsidR="00B61A01" w:rsidRPr="000E2C91" w:rsidRDefault="00B61A01" w:rsidP="0092257B">
            <w:pPr>
              <w:pStyle w:val="TableParagraph"/>
              <w:spacing w:before="1"/>
              <w:ind w:left="17"/>
              <w:jc w:val="both"/>
              <w:rPr>
                <w:spacing w:val="-2"/>
                <w:sz w:val="18"/>
                <w:szCs w:val="18"/>
              </w:rPr>
            </w:pPr>
          </w:p>
          <w:p w14:paraId="647AA1E2" w14:textId="77777777" w:rsidR="00B61A01" w:rsidRPr="000E2C91" w:rsidRDefault="00B61A01" w:rsidP="0092257B">
            <w:pPr>
              <w:pStyle w:val="TableParagraph"/>
              <w:spacing w:before="1"/>
              <w:ind w:left="17"/>
              <w:jc w:val="both"/>
              <w:rPr>
                <w:spacing w:val="-2"/>
                <w:sz w:val="18"/>
                <w:szCs w:val="18"/>
              </w:rPr>
            </w:pPr>
          </w:p>
          <w:p w14:paraId="4FA14606" w14:textId="77777777" w:rsidR="00B61A01" w:rsidRPr="000E2C91" w:rsidRDefault="00B61A01" w:rsidP="0092257B">
            <w:pPr>
              <w:pStyle w:val="TableParagraph"/>
              <w:spacing w:before="1"/>
              <w:ind w:left="17"/>
              <w:jc w:val="both"/>
              <w:rPr>
                <w:spacing w:val="-2"/>
                <w:sz w:val="18"/>
                <w:szCs w:val="18"/>
              </w:rPr>
            </w:pPr>
          </w:p>
          <w:p w14:paraId="790835BC" w14:textId="77777777" w:rsidR="00B61A01" w:rsidRPr="000E2C91" w:rsidRDefault="00B61A01" w:rsidP="0092257B">
            <w:pPr>
              <w:pStyle w:val="TableParagraph"/>
              <w:spacing w:before="1"/>
              <w:ind w:left="17"/>
              <w:jc w:val="both"/>
              <w:rPr>
                <w:spacing w:val="-2"/>
                <w:sz w:val="18"/>
                <w:szCs w:val="18"/>
              </w:rPr>
            </w:pPr>
          </w:p>
          <w:p w14:paraId="4B025A2B" w14:textId="77777777" w:rsidR="00B61A01" w:rsidRPr="000E2C91" w:rsidRDefault="00B61A01" w:rsidP="0092257B">
            <w:pPr>
              <w:pStyle w:val="TableParagraph"/>
              <w:spacing w:before="1"/>
              <w:ind w:left="17"/>
              <w:jc w:val="both"/>
              <w:rPr>
                <w:spacing w:val="-2"/>
                <w:sz w:val="18"/>
                <w:szCs w:val="18"/>
              </w:rPr>
            </w:pPr>
          </w:p>
          <w:p w14:paraId="3449FA9D" w14:textId="77777777" w:rsidR="00B61A01" w:rsidRPr="000E2C91" w:rsidRDefault="00B61A01" w:rsidP="0092257B">
            <w:pPr>
              <w:pStyle w:val="TableParagraph"/>
              <w:spacing w:before="1"/>
              <w:ind w:left="17"/>
              <w:jc w:val="both"/>
              <w:rPr>
                <w:spacing w:val="-2"/>
                <w:sz w:val="18"/>
                <w:szCs w:val="18"/>
              </w:rPr>
            </w:pPr>
          </w:p>
          <w:p w14:paraId="15202E75" w14:textId="77777777" w:rsidR="00B61A01" w:rsidRPr="000E2C91" w:rsidRDefault="00B61A01" w:rsidP="0092257B">
            <w:pPr>
              <w:pStyle w:val="TableParagraph"/>
              <w:spacing w:before="1"/>
              <w:ind w:left="17"/>
              <w:jc w:val="both"/>
              <w:rPr>
                <w:sz w:val="18"/>
                <w:szCs w:val="18"/>
              </w:rPr>
            </w:pPr>
            <w:r w:rsidRPr="000E2C91">
              <w:rPr>
                <w:spacing w:val="-2"/>
                <w:sz w:val="18"/>
                <w:szCs w:val="18"/>
              </w:rPr>
              <w:t>ძრავი:</w:t>
            </w:r>
          </w:p>
        </w:tc>
        <w:tc>
          <w:tcPr>
            <w:tcW w:w="6120" w:type="dxa"/>
            <w:tcBorders>
              <w:top w:val="single" w:sz="4" w:space="0" w:color="000000"/>
            </w:tcBorders>
          </w:tcPr>
          <w:p w14:paraId="0EA2F4AE" w14:textId="77777777" w:rsidR="00B61A01" w:rsidRPr="000E2C91" w:rsidRDefault="00B61A01" w:rsidP="0092257B">
            <w:pPr>
              <w:pStyle w:val="TableParagraph"/>
              <w:spacing w:before="1"/>
              <w:ind w:left="142" w:right="143"/>
              <w:jc w:val="both"/>
              <w:rPr>
                <w:sz w:val="18"/>
                <w:szCs w:val="18"/>
              </w:rPr>
            </w:pPr>
            <w:r w:rsidRPr="000E2C91">
              <w:rPr>
                <w:spacing w:val="-2"/>
                <w:sz w:val="18"/>
                <w:szCs w:val="18"/>
              </w:rPr>
              <w:t>დიზელის</w:t>
            </w:r>
            <w:r w:rsidRPr="000E2C91">
              <w:rPr>
                <w:spacing w:val="2"/>
                <w:sz w:val="18"/>
                <w:szCs w:val="18"/>
              </w:rPr>
              <w:t xml:space="preserve"> </w:t>
            </w:r>
            <w:r w:rsidRPr="000E2C91">
              <w:rPr>
                <w:spacing w:val="-2"/>
                <w:sz w:val="18"/>
                <w:szCs w:val="18"/>
              </w:rPr>
              <w:t>ოთხტაქტიანი,</w:t>
            </w:r>
            <w:r w:rsidRPr="000E2C91">
              <w:rPr>
                <w:spacing w:val="1"/>
                <w:sz w:val="18"/>
                <w:szCs w:val="18"/>
              </w:rPr>
              <w:t xml:space="preserve"> </w:t>
            </w:r>
            <w:r w:rsidRPr="000E2C91">
              <w:rPr>
                <w:spacing w:val="-10"/>
                <w:sz w:val="18"/>
                <w:szCs w:val="18"/>
              </w:rPr>
              <w:t>6</w:t>
            </w:r>
          </w:p>
          <w:p w14:paraId="1396BE04" w14:textId="4201BFB7" w:rsidR="00B61A01" w:rsidRPr="000E2C91" w:rsidRDefault="00B61A01" w:rsidP="00C73B94">
            <w:pPr>
              <w:pStyle w:val="TableParagraph"/>
              <w:spacing w:before="19" w:line="235" w:lineRule="auto"/>
              <w:ind w:left="141" w:right="143"/>
              <w:jc w:val="both"/>
              <w:rPr>
                <w:sz w:val="18"/>
                <w:szCs w:val="18"/>
              </w:rPr>
            </w:pPr>
            <w:r w:rsidRPr="000E2C91">
              <w:rPr>
                <w:sz w:val="18"/>
                <w:szCs w:val="18"/>
              </w:rPr>
              <w:t xml:space="preserve">ცილინდრი, </w:t>
            </w:r>
            <w:r w:rsidRPr="000E2C91">
              <w:rPr>
                <w:sz w:val="18"/>
                <w:szCs w:val="18"/>
                <w:lang w:val="ka-GE"/>
              </w:rPr>
              <w:t>ტრუბინირებული ძრავით</w:t>
            </w:r>
            <w:r w:rsidRPr="000E2C91">
              <w:rPr>
                <w:sz w:val="18"/>
                <w:szCs w:val="18"/>
              </w:rPr>
              <w:t>, წყლით</w:t>
            </w:r>
            <w:r w:rsidRPr="000E2C91">
              <w:rPr>
                <w:spacing w:val="-13"/>
                <w:sz w:val="18"/>
                <w:szCs w:val="18"/>
              </w:rPr>
              <w:t xml:space="preserve"> </w:t>
            </w:r>
            <w:r w:rsidRPr="000E2C91">
              <w:rPr>
                <w:sz w:val="18"/>
                <w:szCs w:val="18"/>
              </w:rPr>
              <w:t>გაგრილების</w:t>
            </w:r>
            <w:r w:rsidRPr="000E2C91">
              <w:rPr>
                <w:spacing w:val="-13"/>
                <w:sz w:val="18"/>
                <w:szCs w:val="18"/>
              </w:rPr>
              <w:t xml:space="preserve"> </w:t>
            </w:r>
            <w:r w:rsidRPr="000E2C91">
              <w:rPr>
                <w:sz w:val="18"/>
                <w:szCs w:val="18"/>
              </w:rPr>
              <w:t>სისტემით,</w:t>
            </w:r>
            <w:r w:rsidRPr="000E2C91">
              <w:rPr>
                <w:spacing w:val="-13"/>
                <w:sz w:val="18"/>
                <w:szCs w:val="18"/>
              </w:rPr>
              <w:t xml:space="preserve"> </w:t>
            </w:r>
            <w:r w:rsidRPr="000E2C91">
              <w:rPr>
                <w:sz w:val="18"/>
                <w:szCs w:val="18"/>
              </w:rPr>
              <w:t>საწვავის ელექტრომაგნიტური სისტემით ვენტილით, ავტომატურად გამორთვის</w:t>
            </w:r>
            <w:r w:rsidR="00C73B94">
              <w:rPr>
                <w:sz w:val="18"/>
                <w:szCs w:val="18"/>
              </w:rPr>
              <w:t xml:space="preserve"> </w:t>
            </w:r>
            <w:r w:rsidRPr="000E2C91">
              <w:rPr>
                <w:spacing w:val="-2"/>
                <w:sz w:val="18"/>
                <w:szCs w:val="18"/>
              </w:rPr>
              <w:t>შესაძლებლობა</w:t>
            </w:r>
            <w:r w:rsidRPr="000E2C91">
              <w:rPr>
                <w:spacing w:val="1"/>
                <w:sz w:val="18"/>
                <w:szCs w:val="18"/>
              </w:rPr>
              <w:t xml:space="preserve"> </w:t>
            </w:r>
            <w:r w:rsidRPr="000E2C91">
              <w:rPr>
                <w:spacing w:val="-2"/>
                <w:sz w:val="18"/>
                <w:szCs w:val="18"/>
              </w:rPr>
              <w:t>ავარიულ</w:t>
            </w:r>
            <w:r w:rsidRPr="000E2C91">
              <w:rPr>
                <w:spacing w:val="2"/>
                <w:sz w:val="18"/>
                <w:szCs w:val="18"/>
              </w:rPr>
              <w:t xml:space="preserve"> </w:t>
            </w:r>
            <w:r w:rsidRPr="000E2C91">
              <w:rPr>
                <w:spacing w:val="-2"/>
                <w:sz w:val="18"/>
                <w:szCs w:val="18"/>
              </w:rPr>
              <w:t>სიტუაციაში.</w:t>
            </w:r>
          </w:p>
        </w:tc>
        <w:tc>
          <w:tcPr>
            <w:tcW w:w="2610" w:type="dxa"/>
            <w:tcBorders>
              <w:top w:val="single" w:sz="4" w:space="0" w:color="000000"/>
            </w:tcBorders>
          </w:tcPr>
          <w:p w14:paraId="190454CE" w14:textId="77777777" w:rsidR="00B61A01" w:rsidRPr="000E2C91" w:rsidRDefault="00B61A01" w:rsidP="0092257B">
            <w:pPr>
              <w:pStyle w:val="TableParagraph"/>
              <w:spacing w:before="1"/>
              <w:ind w:right="1"/>
              <w:rPr>
                <w:spacing w:val="-10"/>
                <w:sz w:val="18"/>
                <w:szCs w:val="18"/>
              </w:rPr>
            </w:pPr>
          </w:p>
          <w:p w14:paraId="563622E6" w14:textId="77777777" w:rsidR="00B61A01" w:rsidRPr="000E2C91" w:rsidRDefault="00B61A01" w:rsidP="0092257B">
            <w:pPr>
              <w:pStyle w:val="TableParagraph"/>
              <w:spacing w:before="1"/>
              <w:ind w:right="1"/>
              <w:rPr>
                <w:spacing w:val="-10"/>
                <w:sz w:val="18"/>
                <w:szCs w:val="18"/>
              </w:rPr>
            </w:pPr>
          </w:p>
          <w:p w14:paraId="75E5B701" w14:textId="77777777" w:rsidR="00B61A01" w:rsidRPr="000E2C91" w:rsidRDefault="00B61A01" w:rsidP="0092257B">
            <w:pPr>
              <w:pStyle w:val="TableParagraph"/>
              <w:spacing w:before="1"/>
              <w:ind w:right="1"/>
              <w:rPr>
                <w:sz w:val="18"/>
                <w:szCs w:val="18"/>
              </w:rPr>
            </w:pPr>
            <w:r w:rsidRPr="000E2C91">
              <w:rPr>
                <w:spacing w:val="-10"/>
                <w:sz w:val="18"/>
                <w:szCs w:val="18"/>
              </w:rPr>
              <w:t>+</w:t>
            </w:r>
          </w:p>
        </w:tc>
      </w:tr>
      <w:tr w:rsidR="00B61A01" w14:paraId="29B6A036" w14:textId="77777777" w:rsidTr="0092257B">
        <w:trPr>
          <w:trHeight w:val="299"/>
        </w:trPr>
        <w:tc>
          <w:tcPr>
            <w:tcW w:w="1800" w:type="dxa"/>
            <w:vMerge/>
          </w:tcPr>
          <w:p w14:paraId="14AECD4E" w14:textId="77777777" w:rsidR="00B61A01" w:rsidRPr="000E2C91" w:rsidRDefault="00B61A01" w:rsidP="0092257B">
            <w:pPr>
              <w:jc w:val="both"/>
              <w:rPr>
                <w:sz w:val="18"/>
                <w:szCs w:val="18"/>
              </w:rPr>
            </w:pPr>
          </w:p>
        </w:tc>
        <w:tc>
          <w:tcPr>
            <w:tcW w:w="6120" w:type="dxa"/>
          </w:tcPr>
          <w:p w14:paraId="1106EBE0" w14:textId="4052A32E" w:rsidR="00B61A01" w:rsidRPr="00FD3F90" w:rsidRDefault="00B61A01" w:rsidP="0092257B">
            <w:pPr>
              <w:pStyle w:val="TableParagraph"/>
              <w:spacing w:before="18" w:line="261" w:lineRule="exact"/>
              <w:ind w:left="141" w:right="143"/>
              <w:jc w:val="both"/>
              <w:rPr>
                <w:sz w:val="18"/>
                <w:szCs w:val="18"/>
                <w:lang w:val="ka-GE"/>
              </w:rPr>
            </w:pPr>
            <w:r w:rsidRPr="000E2C91">
              <w:rPr>
                <w:spacing w:val="-2"/>
                <w:sz w:val="18"/>
                <w:szCs w:val="18"/>
              </w:rPr>
              <w:t>შეკუმშვის</w:t>
            </w:r>
            <w:r w:rsidRPr="000E2C91">
              <w:rPr>
                <w:sz w:val="18"/>
                <w:szCs w:val="18"/>
              </w:rPr>
              <w:t xml:space="preserve"> </w:t>
            </w:r>
            <w:r w:rsidRPr="000E2C91">
              <w:rPr>
                <w:spacing w:val="-2"/>
                <w:sz w:val="18"/>
                <w:szCs w:val="18"/>
              </w:rPr>
              <w:t>ხარისხი არა</w:t>
            </w:r>
            <w:r w:rsidR="00FD3F90">
              <w:rPr>
                <w:spacing w:val="-2"/>
                <w:sz w:val="18"/>
                <w:szCs w:val="18"/>
                <w:lang w:val="ka-GE"/>
              </w:rPr>
              <w:t>ნაკლებ</w:t>
            </w:r>
          </w:p>
        </w:tc>
        <w:tc>
          <w:tcPr>
            <w:tcW w:w="2610" w:type="dxa"/>
          </w:tcPr>
          <w:p w14:paraId="5193AF3D" w14:textId="544ABF88" w:rsidR="00B61A01" w:rsidRPr="000E2C91" w:rsidRDefault="00B61A01" w:rsidP="0092257B">
            <w:pPr>
              <w:pStyle w:val="TableParagraph"/>
              <w:spacing w:before="9" w:line="270" w:lineRule="exact"/>
              <w:ind w:right="1"/>
              <w:rPr>
                <w:sz w:val="18"/>
                <w:szCs w:val="18"/>
              </w:rPr>
            </w:pPr>
            <w:r w:rsidRPr="000E2C91">
              <w:rPr>
                <w:spacing w:val="-2"/>
                <w:sz w:val="18"/>
                <w:szCs w:val="18"/>
              </w:rPr>
              <w:t>1</w:t>
            </w:r>
            <w:r w:rsidR="00FD3F90">
              <w:rPr>
                <w:spacing w:val="-2"/>
                <w:sz w:val="18"/>
                <w:szCs w:val="18"/>
              </w:rPr>
              <w:t>8</w:t>
            </w:r>
            <w:r w:rsidRPr="000E2C91">
              <w:rPr>
                <w:spacing w:val="-2"/>
                <w:sz w:val="18"/>
                <w:szCs w:val="18"/>
              </w:rPr>
              <w:t>:1</w:t>
            </w:r>
          </w:p>
        </w:tc>
      </w:tr>
      <w:tr w:rsidR="00B61A01" w14:paraId="0442779C" w14:textId="77777777" w:rsidTr="0092257B">
        <w:trPr>
          <w:trHeight w:val="300"/>
        </w:trPr>
        <w:tc>
          <w:tcPr>
            <w:tcW w:w="1800" w:type="dxa"/>
            <w:vMerge/>
          </w:tcPr>
          <w:p w14:paraId="5E2D046B" w14:textId="77777777" w:rsidR="00B61A01" w:rsidRPr="000E2C91" w:rsidRDefault="00B61A01" w:rsidP="0092257B">
            <w:pPr>
              <w:jc w:val="both"/>
              <w:rPr>
                <w:sz w:val="18"/>
                <w:szCs w:val="18"/>
              </w:rPr>
            </w:pPr>
          </w:p>
        </w:tc>
        <w:tc>
          <w:tcPr>
            <w:tcW w:w="6120" w:type="dxa"/>
          </w:tcPr>
          <w:p w14:paraId="000F5DAF" w14:textId="77777777" w:rsidR="00B61A01" w:rsidRPr="000E2C91" w:rsidRDefault="00B61A01" w:rsidP="0092257B">
            <w:pPr>
              <w:pStyle w:val="TableParagraph"/>
              <w:spacing w:before="19" w:line="261" w:lineRule="exact"/>
              <w:ind w:left="142" w:right="143"/>
              <w:jc w:val="both"/>
              <w:rPr>
                <w:sz w:val="18"/>
                <w:szCs w:val="18"/>
              </w:rPr>
            </w:pPr>
            <w:r w:rsidRPr="000E2C91">
              <w:rPr>
                <w:sz w:val="18"/>
                <w:szCs w:val="18"/>
              </w:rPr>
              <w:t>გოვერნერის მართვის</w:t>
            </w:r>
            <w:r w:rsidRPr="000E2C91">
              <w:rPr>
                <w:spacing w:val="-13"/>
                <w:sz w:val="18"/>
                <w:szCs w:val="18"/>
              </w:rPr>
              <w:t xml:space="preserve"> </w:t>
            </w:r>
            <w:r w:rsidRPr="000E2C91">
              <w:rPr>
                <w:spacing w:val="-4"/>
                <w:sz w:val="18"/>
                <w:szCs w:val="18"/>
              </w:rPr>
              <w:t>ტიპი</w:t>
            </w:r>
          </w:p>
        </w:tc>
        <w:tc>
          <w:tcPr>
            <w:tcW w:w="2610" w:type="dxa"/>
          </w:tcPr>
          <w:p w14:paraId="6889A9C2" w14:textId="77777777" w:rsidR="00B61A01" w:rsidRPr="000E2C91" w:rsidRDefault="00B61A01" w:rsidP="0092257B">
            <w:pPr>
              <w:pStyle w:val="TableParagraph"/>
              <w:spacing w:before="19" w:line="261" w:lineRule="exact"/>
              <w:rPr>
                <w:sz w:val="18"/>
                <w:szCs w:val="18"/>
              </w:rPr>
            </w:pPr>
            <w:r w:rsidRPr="000E2C91">
              <w:rPr>
                <w:spacing w:val="-2"/>
                <w:sz w:val="18"/>
                <w:szCs w:val="18"/>
              </w:rPr>
              <w:t>ელექტრონული</w:t>
            </w:r>
          </w:p>
        </w:tc>
      </w:tr>
      <w:tr w:rsidR="00B61A01" w14:paraId="471F3349" w14:textId="77777777" w:rsidTr="0092257B">
        <w:trPr>
          <w:trHeight w:val="300"/>
        </w:trPr>
        <w:tc>
          <w:tcPr>
            <w:tcW w:w="1800" w:type="dxa"/>
            <w:vMerge/>
          </w:tcPr>
          <w:p w14:paraId="04F34DA7" w14:textId="77777777" w:rsidR="00B61A01" w:rsidRPr="000E2C91" w:rsidRDefault="00B61A01" w:rsidP="0092257B">
            <w:pPr>
              <w:jc w:val="both"/>
              <w:rPr>
                <w:sz w:val="18"/>
                <w:szCs w:val="18"/>
              </w:rPr>
            </w:pPr>
          </w:p>
        </w:tc>
        <w:tc>
          <w:tcPr>
            <w:tcW w:w="6120" w:type="dxa"/>
          </w:tcPr>
          <w:p w14:paraId="04F6B911" w14:textId="77777777" w:rsidR="00B61A01" w:rsidRPr="000E2C91" w:rsidRDefault="00B61A01" w:rsidP="0092257B">
            <w:pPr>
              <w:pStyle w:val="TableParagraph"/>
              <w:spacing w:before="19" w:line="261" w:lineRule="exact"/>
              <w:ind w:left="142" w:right="143"/>
              <w:jc w:val="both"/>
              <w:rPr>
                <w:sz w:val="18"/>
                <w:szCs w:val="18"/>
              </w:rPr>
            </w:pPr>
            <w:r w:rsidRPr="000E2C91">
              <w:rPr>
                <w:sz w:val="18"/>
                <w:szCs w:val="18"/>
              </w:rPr>
              <w:t>ძრავის მოცულობა არაუმეტეს</w:t>
            </w:r>
          </w:p>
        </w:tc>
        <w:tc>
          <w:tcPr>
            <w:tcW w:w="2610" w:type="dxa"/>
          </w:tcPr>
          <w:p w14:paraId="082679E6" w14:textId="1F26CF25" w:rsidR="00B61A01" w:rsidRPr="000E2C91" w:rsidRDefault="00B80E33" w:rsidP="0092257B">
            <w:pPr>
              <w:pStyle w:val="TableParagraph"/>
              <w:spacing w:before="19" w:line="261" w:lineRule="exact"/>
              <w:rPr>
                <w:spacing w:val="-2"/>
                <w:sz w:val="18"/>
                <w:szCs w:val="18"/>
              </w:rPr>
            </w:pPr>
            <w:r>
              <w:rPr>
                <w:spacing w:val="-2"/>
                <w:sz w:val="18"/>
                <w:szCs w:val="18"/>
              </w:rPr>
              <w:t>6,8</w:t>
            </w:r>
          </w:p>
        </w:tc>
      </w:tr>
      <w:tr w:rsidR="00B61A01" w14:paraId="2318E310" w14:textId="77777777" w:rsidTr="0092257B">
        <w:trPr>
          <w:trHeight w:val="594"/>
        </w:trPr>
        <w:tc>
          <w:tcPr>
            <w:tcW w:w="1800" w:type="dxa"/>
            <w:vMerge/>
          </w:tcPr>
          <w:p w14:paraId="12FF6358" w14:textId="77777777" w:rsidR="00B61A01" w:rsidRPr="000E2C91" w:rsidRDefault="00B61A01" w:rsidP="0092257B">
            <w:pPr>
              <w:jc w:val="both"/>
              <w:rPr>
                <w:sz w:val="18"/>
                <w:szCs w:val="18"/>
              </w:rPr>
            </w:pPr>
          </w:p>
        </w:tc>
        <w:tc>
          <w:tcPr>
            <w:tcW w:w="6120" w:type="dxa"/>
            <w:tcBorders>
              <w:bottom w:val="single" w:sz="4" w:space="0" w:color="000000"/>
            </w:tcBorders>
          </w:tcPr>
          <w:p w14:paraId="6A92E90E" w14:textId="77777777" w:rsidR="00B61A01" w:rsidRPr="000E2C91" w:rsidRDefault="00B61A01" w:rsidP="0092257B">
            <w:pPr>
              <w:pStyle w:val="TableParagraph"/>
              <w:spacing w:before="19"/>
              <w:ind w:left="143" w:right="143"/>
              <w:jc w:val="both"/>
              <w:rPr>
                <w:sz w:val="18"/>
                <w:szCs w:val="18"/>
              </w:rPr>
            </w:pPr>
            <w:r w:rsidRPr="000E2C91">
              <w:rPr>
                <w:sz w:val="18"/>
                <w:szCs w:val="18"/>
              </w:rPr>
              <w:t>საწვავის</w:t>
            </w:r>
            <w:r w:rsidRPr="000E2C91">
              <w:rPr>
                <w:spacing w:val="-9"/>
                <w:sz w:val="18"/>
                <w:szCs w:val="18"/>
              </w:rPr>
              <w:t xml:space="preserve"> </w:t>
            </w:r>
            <w:r w:rsidRPr="000E2C91">
              <w:rPr>
                <w:sz w:val="18"/>
                <w:szCs w:val="18"/>
              </w:rPr>
              <w:t>ხარჯი</w:t>
            </w:r>
            <w:r w:rsidRPr="000E2C91">
              <w:rPr>
                <w:spacing w:val="-8"/>
                <w:sz w:val="18"/>
                <w:szCs w:val="18"/>
              </w:rPr>
              <w:t xml:space="preserve"> </w:t>
            </w:r>
            <w:r w:rsidRPr="000E2C91">
              <w:rPr>
                <w:sz w:val="18"/>
                <w:szCs w:val="18"/>
              </w:rPr>
              <w:t>100%</w:t>
            </w:r>
            <w:r w:rsidRPr="000E2C91">
              <w:rPr>
                <w:spacing w:val="-8"/>
                <w:sz w:val="18"/>
                <w:szCs w:val="18"/>
              </w:rPr>
              <w:t xml:space="preserve"> </w:t>
            </w:r>
            <w:r w:rsidRPr="000E2C91">
              <w:rPr>
                <w:spacing w:val="-2"/>
                <w:sz w:val="18"/>
                <w:szCs w:val="18"/>
              </w:rPr>
              <w:t>(ლ/სთ) არაუმეტეს:</w:t>
            </w:r>
          </w:p>
        </w:tc>
        <w:tc>
          <w:tcPr>
            <w:tcW w:w="2610" w:type="dxa"/>
            <w:tcBorders>
              <w:bottom w:val="single" w:sz="4" w:space="0" w:color="000000"/>
            </w:tcBorders>
          </w:tcPr>
          <w:p w14:paraId="21039FDF" w14:textId="593679CB" w:rsidR="00B61A01" w:rsidRPr="000E2C91" w:rsidRDefault="00B61A01" w:rsidP="0092257B">
            <w:pPr>
              <w:pStyle w:val="TableParagraph"/>
              <w:spacing w:before="2" w:line="286" w:lineRule="exact"/>
              <w:ind w:left="85"/>
              <w:rPr>
                <w:sz w:val="18"/>
                <w:szCs w:val="18"/>
              </w:rPr>
            </w:pPr>
            <w:r w:rsidRPr="000E2C91">
              <w:rPr>
                <w:spacing w:val="-2"/>
                <w:sz w:val="18"/>
                <w:szCs w:val="18"/>
              </w:rPr>
              <w:t xml:space="preserve">მაქსიმალურ </w:t>
            </w:r>
            <w:r w:rsidRPr="000E2C91">
              <w:rPr>
                <w:sz w:val="18"/>
                <w:szCs w:val="18"/>
              </w:rPr>
              <w:t>სიმძლავრეზე</w:t>
            </w:r>
            <w:r w:rsidRPr="000E2C91">
              <w:rPr>
                <w:spacing w:val="29"/>
                <w:sz w:val="18"/>
                <w:szCs w:val="18"/>
              </w:rPr>
              <w:t xml:space="preserve"> </w:t>
            </w:r>
            <w:r w:rsidR="00B80E33">
              <w:rPr>
                <w:sz w:val="18"/>
                <w:szCs w:val="18"/>
              </w:rPr>
              <w:t>31</w:t>
            </w:r>
            <w:r w:rsidRPr="000E2C91">
              <w:rPr>
                <w:spacing w:val="-13"/>
                <w:sz w:val="18"/>
                <w:szCs w:val="18"/>
              </w:rPr>
              <w:t xml:space="preserve"> </w:t>
            </w:r>
            <w:r w:rsidRPr="000E2C91">
              <w:rPr>
                <w:sz w:val="18"/>
                <w:szCs w:val="18"/>
              </w:rPr>
              <w:t>ლიტრი</w:t>
            </w:r>
          </w:p>
        </w:tc>
      </w:tr>
      <w:tr w:rsidR="00B61A01" w14:paraId="7BAF5B92" w14:textId="77777777" w:rsidTr="0092257B">
        <w:trPr>
          <w:trHeight w:val="358"/>
        </w:trPr>
        <w:tc>
          <w:tcPr>
            <w:tcW w:w="1800" w:type="dxa"/>
            <w:vMerge/>
            <w:tcBorders>
              <w:bottom w:val="single" w:sz="4" w:space="0" w:color="000000"/>
            </w:tcBorders>
          </w:tcPr>
          <w:p w14:paraId="0CCBA75F" w14:textId="77777777" w:rsidR="00B61A01" w:rsidRPr="000E2C91" w:rsidRDefault="00B61A01" w:rsidP="0092257B">
            <w:pPr>
              <w:jc w:val="both"/>
              <w:rPr>
                <w:sz w:val="18"/>
                <w:szCs w:val="18"/>
              </w:rPr>
            </w:pPr>
          </w:p>
        </w:tc>
        <w:tc>
          <w:tcPr>
            <w:tcW w:w="6120" w:type="dxa"/>
            <w:tcBorders>
              <w:bottom w:val="single" w:sz="4" w:space="0" w:color="000000"/>
            </w:tcBorders>
          </w:tcPr>
          <w:p w14:paraId="7BE090B8" w14:textId="77777777" w:rsidR="00B61A01" w:rsidRPr="000E2C91" w:rsidRDefault="00B61A01" w:rsidP="0092257B">
            <w:pPr>
              <w:pStyle w:val="TableParagraph"/>
              <w:spacing w:before="19"/>
              <w:ind w:left="143" w:right="143"/>
              <w:jc w:val="both"/>
              <w:rPr>
                <w:sz w:val="18"/>
                <w:szCs w:val="18"/>
                <w:lang w:val="ka-GE"/>
              </w:rPr>
            </w:pPr>
            <w:r w:rsidRPr="000E2C91">
              <w:rPr>
                <w:sz w:val="18"/>
                <w:szCs w:val="18"/>
                <w:lang w:val="ka-GE"/>
              </w:rPr>
              <w:t>მუდმივი ძაბვის ელ. სისტემა</w:t>
            </w:r>
          </w:p>
        </w:tc>
        <w:tc>
          <w:tcPr>
            <w:tcW w:w="2610" w:type="dxa"/>
            <w:tcBorders>
              <w:bottom w:val="single" w:sz="4" w:space="0" w:color="000000"/>
            </w:tcBorders>
          </w:tcPr>
          <w:p w14:paraId="711CDF4C" w14:textId="77777777" w:rsidR="00B61A01" w:rsidRPr="000E2C91" w:rsidRDefault="00B61A01" w:rsidP="0092257B">
            <w:pPr>
              <w:pStyle w:val="TableParagraph"/>
              <w:spacing w:before="2" w:line="286" w:lineRule="exact"/>
              <w:ind w:left="85"/>
              <w:rPr>
                <w:spacing w:val="-2"/>
                <w:sz w:val="18"/>
                <w:szCs w:val="18"/>
                <w:lang w:val="en-US"/>
              </w:rPr>
            </w:pPr>
            <w:r w:rsidRPr="000E2C91">
              <w:rPr>
                <w:spacing w:val="-2"/>
                <w:sz w:val="18"/>
                <w:szCs w:val="18"/>
              </w:rPr>
              <w:t>12</w:t>
            </w:r>
            <w:r w:rsidRPr="000E2C91">
              <w:rPr>
                <w:spacing w:val="-2"/>
                <w:sz w:val="18"/>
                <w:szCs w:val="18"/>
                <w:lang w:val="en-US"/>
              </w:rPr>
              <w:t>VDC</w:t>
            </w:r>
          </w:p>
        </w:tc>
      </w:tr>
      <w:tr w:rsidR="00B61A01" w14:paraId="265C7072" w14:textId="77777777" w:rsidTr="0092257B">
        <w:trPr>
          <w:trHeight w:val="530"/>
        </w:trPr>
        <w:tc>
          <w:tcPr>
            <w:tcW w:w="1800" w:type="dxa"/>
            <w:vMerge w:val="restart"/>
            <w:tcBorders>
              <w:top w:val="single" w:sz="4" w:space="0" w:color="000000"/>
            </w:tcBorders>
          </w:tcPr>
          <w:p w14:paraId="1158DEB6" w14:textId="77777777" w:rsidR="00B61A01" w:rsidRPr="000E2C91" w:rsidRDefault="00B61A01" w:rsidP="0092257B">
            <w:pPr>
              <w:pStyle w:val="TableParagraph"/>
              <w:spacing w:before="2"/>
              <w:ind w:left="17"/>
              <w:jc w:val="both"/>
              <w:rPr>
                <w:spacing w:val="-2"/>
                <w:sz w:val="18"/>
                <w:szCs w:val="18"/>
                <w:lang w:val="ka-GE"/>
              </w:rPr>
            </w:pPr>
          </w:p>
          <w:p w14:paraId="1964AA89" w14:textId="77777777" w:rsidR="00B61A01" w:rsidRPr="000E2C91" w:rsidRDefault="00B61A01" w:rsidP="0092257B">
            <w:pPr>
              <w:pStyle w:val="TableParagraph"/>
              <w:spacing w:before="2"/>
              <w:ind w:left="17"/>
              <w:jc w:val="both"/>
              <w:rPr>
                <w:spacing w:val="-2"/>
                <w:sz w:val="18"/>
                <w:szCs w:val="18"/>
                <w:lang w:val="ka-GE"/>
              </w:rPr>
            </w:pPr>
          </w:p>
          <w:p w14:paraId="45EF0902" w14:textId="77777777" w:rsidR="00B61A01" w:rsidRPr="000E2C91" w:rsidRDefault="00B61A01" w:rsidP="0092257B">
            <w:pPr>
              <w:pStyle w:val="TableParagraph"/>
              <w:spacing w:before="2"/>
              <w:ind w:left="17"/>
              <w:jc w:val="both"/>
              <w:rPr>
                <w:spacing w:val="-2"/>
                <w:sz w:val="18"/>
                <w:szCs w:val="18"/>
                <w:lang w:val="ka-GE"/>
              </w:rPr>
            </w:pPr>
          </w:p>
          <w:p w14:paraId="7E397740" w14:textId="77777777" w:rsidR="00B61A01" w:rsidRPr="000E2C91" w:rsidRDefault="00B61A01" w:rsidP="0092257B">
            <w:pPr>
              <w:pStyle w:val="TableParagraph"/>
              <w:spacing w:before="2"/>
              <w:ind w:left="17"/>
              <w:jc w:val="both"/>
              <w:rPr>
                <w:spacing w:val="-2"/>
                <w:sz w:val="18"/>
                <w:szCs w:val="18"/>
                <w:lang w:val="ka-GE"/>
              </w:rPr>
            </w:pPr>
          </w:p>
          <w:p w14:paraId="7DA0D72B" w14:textId="77777777" w:rsidR="00B61A01" w:rsidRPr="000E2C91" w:rsidRDefault="00B61A01" w:rsidP="0092257B">
            <w:pPr>
              <w:pStyle w:val="TableParagraph"/>
              <w:spacing w:before="2"/>
              <w:ind w:left="17"/>
              <w:jc w:val="both"/>
              <w:rPr>
                <w:spacing w:val="-2"/>
                <w:sz w:val="18"/>
                <w:szCs w:val="18"/>
                <w:lang w:val="ka-GE"/>
              </w:rPr>
            </w:pPr>
          </w:p>
          <w:p w14:paraId="1E6B95D1" w14:textId="77777777" w:rsidR="00B61A01" w:rsidRPr="000E2C91" w:rsidRDefault="00B61A01" w:rsidP="0092257B">
            <w:pPr>
              <w:pStyle w:val="TableParagraph"/>
              <w:spacing w:before="2"/>
              <w:ind w:left="17"/>
              <w:jc w:val="both"/>
              <w:rPr>
                <w:sz w:val="18"/>
                <w:szCs w:val="18"/>
              </w:rPr>
            </w:pPr>
            <w:r w:rsidRPr="000E2C91">
              <w:rPr>
                <w:spacing w:val="-2"/>
                <w:sz w:val="18"/>
                <w:szCs w:val="18"/>
                <w:lang w:val="ka-GE"/>
              </w:rPr>
              <w:t>ალტერნატორი</w:t>
            </w:r>
            <w:r w:rsidRPr="000E2C91">
              <w:rPr>
                <w:spacing w:val="-2"/>
                <w:sz w:val="18"/>
                <w:szCs w:val="18"/>
              </w:rPr>
              <w:t>:</w:t>
            </w:r>
          </w:p>
        </w:tc>
        <w:tc>
          <w:tcPr>
            <w:tcW w:w="6120" w:type="dxa"/>
            <w:tcBorders>
              <w:top w:val="single" w:sz="4" w:space="0" w:color="000000"/>
              <w:bottom w:val="single" w:sz="4" w:space="0" w:color="000000"/>
            </w:tcBorders>
          </w:tcPr>
          <w:p w14:paraId="205F3CE2" w14:textId="77777777" w:rsidR="00B61A01" w:rsidRPr="000E2C91" w:rsidRDefault="00B61A01" w:rsidP="0092257B">
            <w:pPr>
              <w:pStyle w:val="TableParagraph"/>
              <w:spacing w:before="2"/>
              <w:ind w:left="142" w:right="143"/>
              <w:jc w:val="both"/>
              <w:rPr>
                <w:sz w:val="18"/>
                <w:szCs w:val="18"/>
              </w:rPr>
            </w:pPr>
            <w:r w:rsidRPr="000E2C91">
              <w:rPr>
                <w:spacing w:val="-2"/>
                <w:sz w:val="18"/>
                <w:szCs w:val="18"/>
              </w:rPr>
              <w:t>სინქრონიზაცია</w:t>
            </w:r>
          </w:p>
        </w:tc>
        <w:tc>
          <w:tcPr>
            <w:tcW w:w="2610" w:type="dxa"/>
            <w:tcBorders>
              <w:top w:val="single" w:sz="4" w:space="0" w:color="000000"/>
              <w:bottom w:val="single" w:sz="4" w:space="0" w:color="000000"/>
            </w:tcBorders>
          </w:tcPr>
          <w:p w14:paraId="00AF684C" w14:textId="77777777" w:rsidR="00B61A01" w:rsidRPr="000E2C91" w:rsidRDefault="00B61A01" w:rsidP="0092257B">
            <w:pPr>
              <w:pStyle w:val="TableParagraph"/>
              <w:spacing w:before="2"/>
              <w:ind w:right="1"/>
              <w:rPr>
                <w:sz w:val="18"/>
                <w:szCs w:val="18"/>
              </w:rPr>
            </w:pPr>
            <w:r w:rsidRPr="000E2C91">
              <w:rPr>
                <w:spacing w:val="-2"/>
                <w:sz w:val="18"/>
                <w:szCs w:val="18"/>
              </w:rPr>
              <w:t>ელექტრონული</w:t>
            </w:r>
          </w:p>
          <w:p w14:paraId="6440D5F1" w14:textId="77777777" w:rsidR="00B61A01" w:rsidRPr="000E2C91" w:rsidRDefault="00B61A01" w:rsidP="0092257B">
            <w:pPr>
              <w:pStyle w:val="TableParagraph"/>
              <w:spacing w:before="13" w:line="257" w:lineRule="exact"/>
              <w:ind w:right="2"/>
              <w:rPr>
                <w:sz w:val="18"/>
                <w:szCs w:val="18"/>
              </w:rPr>
            </w:pPr>
            <w:r w:rsidRPr="000E2C91">
              <w:rPr>
                <w:spacing w:val="-2"/>
                <w:sz w:val="18"/>
                <w:szCs w:val="18"/>
              </w:rPr>
              <w:t>მართვით</w:t>
            </w:r>
          </w:p>
        </w:tc>
      </w:tr>
      <w:tr w:rsidR="00B61A01" w14:paraId="0012B0D0" w14:textId="77777777" w:rsidTr="0092257B">
        <w:trPr>
          <w:trHeight w:val="296"/>
        </w:trPr>
        <w:tc>
          <w:tcPr>
            <w:tcW w:w="1800" w:type="dxa"/>
            <w:vMerge/>
          </w:tcPr>
          <w:p w14:paraId="435287F3" w14:textId="77777777" w:rsidR="00B61A01" w:rsidRPr="000E2C91" w:rsidRDefault="00B61A01" w:rsidP="0092257B">
            <w:pPr>
              <w:pStyle w:val="TableParagraph"/>
              <w:jc w:val="both"/>
              <w:rPr>
                <w:rFonts w:ascii="Times New Roman"/>
                <w:sz w:val="18"/>
                <w:szCs w:val="18"/>
              </w:rPr>
            </w:pPr>
          </w:p>
        </w:tc>
        <w:tc>
          <w:tcPr>
            <w:tcW w:w="6120" w:type="dxa"/>
            <w:tcBorders>
              <w:top w:val="single" w:sz="4" w:space="0" w:color="000000"/>
              <w:bottom w:val="single" w:sz="4" w:space="0" w:color="000000"/>
            </w:tcBorders>
          </w:tcPr>
          <w:p w14:paraId="50365A81" w14:textId="77777777" w:rsidR="00B61A01" w:rsidRPr="000E2C91" w:rsidRDefault="00B61A01" w:rsidP="0092257B">
            <w:pPr>
              <w:pStyle w:val="TableParagraph"/>
              <w:spacing w:before="19" w:line="257" w:lineRule="exact"/>
              <w:ind w:left="142" w:right="143"/>
              <w:jc w:val="both"/>
              <w:rPr>
                <w:sz w:val="18"/>
                <w:szCs w:val="18"/>
              </w:rPr>
            </w:pPr>
            <w:r w:rsidRPr="000E2C91">
              <w:rPr>
                <w:spacing w:val="-2"/>
                <w:sz w:val="18"/>
                <w:szCs w:val="18"/>
              </w:rPr>
              <w:t>სტატორ/როტორი</w:t>
            </w:r>
            <w:r w:rsidRPr="000E2C91">
              <w:rPr>
                <w:spacing w:val="1"/>
                <w:sz w:val="18"/>
                <w:szCs w:val="18"/>
              </w:rPr>
              <w:t xml:space="preserve"> </w:t>
            </w:r>
            <w:r w:rsidRPr="000E2C91">
              <w:rPr>
                <w:spacing w:val="-2"/>
                <w:sz w:val="18"/>
                <w:szCs w:val="18"/>
              </w:rPr>
              <w:t>იზოლაციის</w:t>
            </w:r>
            <w:r w:rsidRPr="000E2C91">
              <w:rPr>
                <w:spacing w:val="2"/>
                <w:sz w:val="18"/>
                <w:szCs w:val="18"/>
              </w:rPr>
              <w:t xml:space="preserve"> </w:t>
            </w:r>
            <w:r w:rsidRPr="000E2C91">
              <w:rPr>
                <w:spacing w:val="-2"/>
                <w:sz w:val="18"/>
                <w:szCs w:val="18"/>
              </w:rPr>
              <w:t>კლასი</w:t>
            </w:r>
          </w:p>
        </w:tc>
        <w:tc>
          <w:tcPr>
            <w:tcW w:w="2610" w:type="dxa"/>
            <w:tcBorders>
              <w:top w:val="single" w:sz="4" w:space="0" w:color="000000"/>
              <w:bottom w:val="single" w:sz="4" w:space="0" w:color="000000"/>
            </w:tcBorders>
          </w:tcPr>
          <w:p w14:paraId="503AEFE9" w14:textId="77777777" w:rsidR="00B61A01" w:rsidRPr="000E2C91" w:rsidRDefault="00B61A01" w:rsidP="0092257B">
            <w:pPr>
              <w:pStyle w:val="TableParagraph"/>
              <w:spacing w:before="23" w:line="253" w:lineRule="exact"/>
              <w:ind w:right="99"/>
              <w:rPr>
                <w:sz w:val="18"/>
                <w:szCs w:val="18"/>
              </w:rPr>
            </w:pPr>
            <w:r w:rsidRPr="000E2C91">
              <w:rPr>
                <w:spacing w:val="-10"/>
                <w:sz w:val="18"/>
                <w:szCs w:val="18"/>
              </w:rPr>
              <w:t>H</w:t>
            </w:r>
          </w:p>
        </w:tc>
      </w:tr>
      <w:tr w:rsidR="00B61A01" w14:paraId="3A5C621E" w14:textId="77777777" w:rsidTr="0092257B">
        <w:trPr>
          <w:trHeight w:val="299"/>
        </w:trPr>
        <w:tc>
          <w:tcPr>
            <w:tcW w:w="1800" w:type="dxa"/>
            <w:vMerge/>
          </w:tcPr>
          <w:p w14:paraId="6815D601" w14:textId="77777777" w:rsidR="00B61A01" w:rsidRPr="000E2C91" w:rsidRDefault="00B61A01" w:rsidP="0092257B">
            <w:pPr>
              <w:pStyle w:val="TableParagraph"/>
              <w:jc w:val="both"/>
              <w:rPr>
                <w:rFonts w:ascii="Times New Roman"/>
                <w:sz w:val="18"/>
                <w:szCs w:val="18"/>
              </w:rPr>
            </w:pPr>
          </w:p>
        </w:tc>
        <w:tc>
          <w:tcPr>
            <w:tcW w:w="6120" w:type="dxa"/>
            <w:tcBorders>
              <w:top w:val="single" w:sz="4" w:space="0" w:color="000000"/>
            </w:tcBorders>
          </w:tcPr>
          <w:p w14:paraId="28BFD848" w14:textId="77777777" w:rsidR="00B61A01" w:rsidRPr="000E2C91" w:rsidRDefault="00B61A01" w:rsidP="0092257B">
            <w:pPr>
              <w:pStyle w:val="TableParagraph"/>
              <w:spacing w:before="18" w:line="261" w:lineRule="exact"/>
              <w:ind w:left="141" w:right="145"/>
              <w:jc w:val="both"/>
              <w:rPr>
                <w:sz w:val="18"/>
                <w:szCs w:val="18"/>
              </w:rPr>
            </w:pPr>
            <w:r w:rsidRPr="000E2C91">
              <w:rPr>
                <w:spacing w:val="-2"/>
                <w:sz w:val="18"/>
                <w:szCs w:val="18"/>
              </w:rPr>
              <w:t>უსაფრთხოების</w:t>
            </w:r>
            <w:r w:rsidRPr="000E2C91">
              <w:rPr>
                <w:sz w:val="18"/>
                <w:szCs w:val="18"/>
              </w:rPr>
              <w:t xml:space="preserve"> </w:t>
            </w:r>
            <w:r w:rsidRPr="000E2C91">
              <w:rPr>
                <w:spacing w:val="-4"/>
                <w:sz w:val="18"/>
                <w:szCs w:val="18"/>
              </w:rPr>
              <w:t>დონე არანაკლებ</w:t>
            </w:r>
          </w:p>
        </w:tc>
        <w:tc>
          <w:tcPr>
            <w:tcW w:w="2610" w:type="dxa"/>
            <w:tcBorders>
              <w:top w:val="single" w:sz="4" w:space="0" w:color="000000"/>
            </w:tcBorders>
          </w:tcPr>
          <w:p w14:paraId="62D90331" w14:textId="77777777" w:rsidR="00B61A01" w:rsidRPr="000E2C91" w:rsidRDefault="00B61A01" w:rsidP="0092257B">
            <w:pPr>
              <w:pStyle w:val="TableParagraph"/>
              <w:spacing w:before="26" w:line="253" w:lineRule="exact"/>
              <w:rPr>
                <w:sz w:val="18"/>
                <w:szCs w:val="18"/>
              </w:rPr>
            </w:pPr>
            <w:r w:rsidRPr="000E2C91">
              <w:rPr>
                <w:sz w:val="18"/>
                <w:szCs w:val="18"/>
              </w:rPr>
              <w:t>IP</w:t>
            </w:r>
            <w:r w:rsidRPr="000E2C91">
              <w:rPr>
                <w:spacing w:val="-4"/>
                <w:sz w:val="18"/>
                <w:szCs w:val="18"/>
              </w:rPr>
              <w:t xml:space="preserve"> </w:t>
            </w:r>
            <w:r w:rsidRPr="000E2C91">
              <w:rPr>
                <w:spacing w:val="-5"/>
                <w:sz w:val="18"/>
                <w:szCs w:val="18"/>
              </w:rPr>
              <w:t>23</w:t>
            </w:r>
          </w:p>
        </w:tc>
      </w:tr>
      <w:tr w:rsidR="00B61A01" w14:paraId="7B03A20B" w14:textId="77777777" w:rsidTr="0092257B">
        <w:trPr>
          <w:trHeight w:val="299"/>
        </w:trPr>
        <w:tc>
          <w:tcPr>
            <w:tcW w:w="1800" w:type="dxa"/>
            <w:vMerge/>
          </w:tcPr>
          <w:p w14:paraId="052CE148" w14:textId="77777777" w:rsidR="00B61A01" w:rsidRPr="000E2C91" w:rsidRDefault="00B61A01" w:rsidP="0092257B">
            <w:pPr>
              <w:pStyle w:val="TableParagraph"/>
              <w:jc w:val="both"/>
              <w:rPr>
                <w:rFonts w:ascii="Times New Roman"/>
                <w:sz w:val="18"/>
                <w:szCs w:val="18"/>
              </w:rPr>
            </w:pPr>
          </w:p>
        </w:tc>
        <w:tc>
          <w:tcPr>
            <w:tcW w:w="6120" w:type="dxa"/>
            <w:tcBorders>
              <w:top w:val="single" w:sz="4" w:space="0" w:color="000000"/>
            </w:tcBorders>
          </w:tcPr>
          <w:p w14:paraId="25CB4C78" w14:textId="77777777" w:rsidR="00B61A01" w:rsidRPr="000E2C91" w:rsidRDefault="00B61A01" w:rsidP="0092257B">
            <w:pPr>
              <w:pStyle w:val="TableParagraph"/>
              <w:spacing w:before="18" w:line="261" w:lineRule="exact"/>
              <w:ind w:left="141" w:right="145"/>
              <w:jc w:val="both"/>
              <w:rPr>
                <w:spacing w:val="-2"/>
                <w:sz w:val="18"/>
                <w:szCs w:val="18"/>
                <w:lang w:val="ka-GE"/>
              </w:rPr>
            </w:pPr>
            <w:r w:rsidRPr="000E2C91">
              <w:rPr>
                <w:spacing w:val="-2"/>
                <w:sz w:val="18"/>
                <w:szCs w:val="18"/>
                <w:lang w:val="ka-GE"/>
              </w:rPr>
              <w:t>ჰარმონიკების ჯამური შემადგენლობა</w:t>
            </w:r>
          </w:p>
        </w:tc>
        <w:tc>
          <w:tcPr>
            <w:tcW w:w="2610" w:type="dxa"/>
            <w:tcBorders>
              <w:top w:val="single" w:sz="4" w:space="0" w:color="000000"/>
            </w:tcBorders>
          </w:tcPr>
          <w:p w14:paraId="03414BBF" w14:textId="041D374C" w:rsidR="00B61A01" w:rsidRPr="000E2C91" w:rsidRDefault="00B61A01" w:rsidP="0092257B">
            <w:pPr>
              <w:pStyle w:val="TableParagraph"/>
              <w:spacing w:before="26" w:line="253" w:lineRule="exact"/>
              <w:rPr>
                <w:sz w:val="18"/>
                <w:szCs w:val="18"/>
              </w:rPr>
            </w:pPr>
            <w:r w:rsidRPr="000E2C91">
              <w:rPr>
                <w:sz w:val="18"/>
                <w:szCs w:val="18"/>
              </w:rPr>
              <w:t>&lt; %2</w:t>
            </w:r>
            <w:r w:rsidR="00F440E3">
              <w:rPr>
                <w:sz w:val="18"/>
                <w:szCs w:val="18"/>
              </w:rPr>
              <w:t>.5</w:t>
            </w:r>
          </w:p>
        </w:tc>
      </w:tr>
      <w:tr w:rsidR="00B61A01" w14:paraId="247B6D27" w14:textId="77777777" w:rsidTr="0092257B">
        <w:trPr>
          <w:trHeight w:val="299"/>
        </w:trPr>
        <w:tc>
          <w:tcPr>
            <w:tcW w:w="1800" w:type="dxa"/>
            <w:vMerge/>
          </w:tcPr>
          <w:p w14:paraId="556C8106" w14:textId="77777777" w:rsidR="00B61A01" w:rsidRPr="000E2C91" w:rsidRDefault="00B61A01" w:rsidP="0092257B">
            <w:pPr>
              <w:pStyle w:val="TableParagraph"/>
              <w:jc w:val="both"/>
              <w:rPr>
                <w:rFonts w:ascii="Times New Roman"/>
                <w:sz w:val="18"/>
                <w:szCs w:val="18"/>
              </w:rPr>
            </w:pPr>
          </w:p>
        </w:tc>
        <w:tc>
          <w:tcPr>
            <w:tcW w:w="6120" w:type="dxa"/>
            <w:tcBorders>
              <w:top w:val="single" w:sz="4" w:space="0" w:color="000000"/>
            </w:tcBorders>
          </w:tcPr>
          <w:p w14:paraId="3E9EABDB" w14:textId="77777777" w:rsidR="00B61A01" w:rsidRPr="000E2C91" w:rsidRDefault="00B61A01" w:rsidP="0092257B">
            <w:pPr>
              <w:pStyle w:val="TableParagraph"/>
              <w:spacing w:before="18" w:line="261" w:lineRule="exact"/>
              <w:ind w:left="141" w:right="145"/>
              <w:jc w:val="both"/>
              <w:rPr>
                <w:spacing w:val="-2"/>
                <w:sz w:val="18"/>
                <w:szCs w:val="18"/>
              </w:rPr>
            </w:pPr>
            <w:r w:rsidRPr="000E2C91">
              <w:rPr>
                <w:spacing w:val="-2"/>
                <w:sz w:val="18"/>
                <w:szCs w:val="18"/>
              </w:rPr>
              <w:t>ეფექტიანობა: არანაკლებს</w:t>
            </w:r>
          </w:p>
        </w:tc>
        <w:tc>
          <w:tcPr>
            <w:tcW w:w="2610" w:type="dxa"/>
            <w:tcBorders>
              <w:top w:val="single" w:sz="4" w:space="0" w:color="000000"/>
            </w:tcBorders>
          </w:tcPr>
          <w:p w14:paraId="6833C0E1" w14:textId="06511224" w:rsidR="00B61A01" w:rsidRPr="000E2C91" w:rsidRDefault="00B61A01" w:rsidP="0092257B">
            <w:pPr>
              <w:pStyle w:val="TableParagraph"/>
              <w:spacing w:before="26" w:line="253" w:lineRule="exact"/>
              <w:rPr>
                <w:sz w:val="18"/>
                <w:szCs w:val="18"/>
              </w:rPr>
            </w:pPr>
            <w:r w:rsidRPr="000E2C91">
              <w:rPr>
                <w:sz w:val="18"/>
                <w:szCs w:val="18"/>
              </w:rPr>
              <w:t>9</w:t>
            </w:r>
            <w:r w:rsidR="009572DF">
              <w:rPr>
                <w:sz w:val="18"/>
                <w:szCs w:val="18"/>
              </w:rPr>
              <w:t>1</w:t>
            </w:r>
            <w:r w:rsidRPr="000E2C91">
              <w:rPr>
                <w:sz w:val="18"/>
                <w:szCs w:val="18"/>
              </w:rPr>
              <w:t>,</w:t>
            </w:r>
            <w:r w:rsidR="009572DF">
              <w:rPr>
                <w:sz w:val="18"/>
                <w:szCs w:val="18"/>
              </w:rPr>
              <w:t>9</w:t>
            </w:r>
            <w:r w:rsidRPr="000E2C91">
              <w:rPr>
                <w:sz w:val="18"/>
                <w:szCs w:val="18"/>
              </w:rPr>
              <w:t xml:space="preserve"> %</w:t>
            </w:r>
          </w:p>
        </w:tc>
      </w:tr>
      <w:tr w:rsidR="00B61A01" w14:paraId="6A8A0C50" w14:textId="77777777" w:rsidTr="0092257B">
        <w:trPr>
          <w:trHeight w:val="299"/>
        </w:trPr>
        <w:tc>
          <w:tcPr>
            <w:tcW w:w="1800" w:type="dxa"/>
            <w:vMerge/>
          </w:tcPr>
          <w:p w14:paraId="2E173CD9" w14:textId="77777777" w:rsidR="00B61A01" w:rsidRPr="000E2C91" w:rsidRDefault="00B61A01" w:rsidP="0092257B">
            <w:pPr>
              <w:pStyle w:val="TableParagraph"/>
              <w:jc w:val="both"/>
              <w:rPr>
                <w:rFonts w:ascii="Times New Roman"/>
                <w:sz w:val="18"/>
                <w:szCs w:val="18"/>
              </w:rPr>
            </w:pPr>
          </w:p>
        </w:tc>
        <w:tc>
          <w:tcPr>
            <w:tcW w:w="6120" w:type="dxa"/>
            <w:tcBorders>
              <w:top w:val="single" w:sz="4" w:space="0" w:color="000000"/>
            </w:tcBorders>
          </w:tcPr>
          <w:p w14:paraId="4C8615D7" w14:textId="0F85FE39" w:rsidR="00B61A01" w:rsidRPr="00E33E8D" w:rsidRDefault="00D24367" w:rsidP="0092257B">
            <w:pPr>
              <w:pStyle w:val="TableParagraph"/>
              <w:spacing w:before="18" w:line="261" w:lineRule="exact"/>
              <w:ind w:left="141" w:right="145"/>
              <w:jc w:val="both"/>
              <w:rPr>
                <w:spacing w:val="-2"/>
                <w:sz w:val="18"/>
                <w:szCs w:val="18"/>
                <w:lang w:val="en-US"/>
              </w:rPr>
            </w:pPr>
            <w:r>
              <w:rPr>
                <w:spacing w:val="-2"/>
                <w:sz w:val="18"/>
                <w:szCs w:val="18"/>
                <w:lang w:val="ka-GE"/>
              </w:rPr>
              <w:t xml:space="preserve">ტალღის ფორმა </w:t>
            </w:r>
            <w:r>
              <w:rPr>
                <w:spacing w:val="-2"/>
                <w:sz w:val="18"/>
                <w:szCs w:val="18"/>
                <w:lang w:val="en-US"/>
              </w:rPr>
              <w:t>THF</w:t>
            </w:r>
            <w:r w:rsidR="00E33E8D">
              <w:rPr>
                <w:spacing w:val="-2"/>
                <w:sz w:val="18"/>
                <w:szCs w:val="18"/>
                <w:lang w:val="en-US"/>
              </w:rPr>
              <w:t xml:space="preserve"> </w:t>
            </w:r>
          </w:p>
        </w:tc>
        <w:tc>
          <w:tcPr>
            <w:tcW w:w="2610" w:type="dxa"/>
            <w:tcBorders>
              <w:top w:val="single" w:sz="4" w:space="0" w:color="000000"/>
            </w:tcBorders>
          </w:tcPr>
          <w:p w14:paraId="4F00BE1C" w14:textId="147D8B5B" w:rsidR="00B61A01" w:rsidRPr="000E2C91" w:rsidRDefault="00E33E8D" w:rsidP="0092257B">
            <w:pPr>
              <w:pStyle w:val="TableParagraph"/>
              <w:spacing w:before="26" w:line="253" w:lineRule="exact"/>
              <w:rPr>
                <w:sz w:val="18"/>
                <w:szCs w:val="18"/>
              </w:rPr>
            </w:pPr>
            <w:r w:rsidRPr="000E2C91">
              <w:rPr>
                <w:sz w:val="18"/>
                <w:szCs w:val="18"/>
              </w:rPr>
              <w:t>&lt; %2</w:t>
            </w:r>
          </w:p>
        </w:tc>
      </w:tr>
      <w:tr w:rsidR="00B61A01" w14:paraId="3A6C481B" w14:textId="77777777" w:rsidTr="0092257B">
        <w:trPr>
          <w:trHeight w:val="299"/>
        </w:trPr>
        <w:tc>
          <w:tcPr>
            <w:tcW w:w="1800" w:type="dxa"/>
            <w:vMerge/>
          </w:tcPr>
          <w:p w14:paraId="4D075897" w14:textId="77777777" w:rsidR="00B61A01" w:rsidRPr="000E2C91" w:rsidRDefault="00B61A01" w:rsidP="0092257B">
            <w:pPr>
              <w:pStyle w:val="TableParagraph"/>
              <w:jc w:val="both"/>
              <w:rPr>
                <w:rFonts w:ascii="Times New Roman"/>
                <w:sz w:val="18"/>
                <w:szCs w:val="18"/>
              </w:rPr>
            </w:pPr>
          </w:p>
        </w:tc>
        <w:tc>
          <w:tcPr>
            <w:tcW w:w="6120" w:type="dxa"/>
            <w:tcBorders>
              <w:top w:val="single" w:sz="4" w:space="0" w:color="000000"/>
            </w:tcBorders>
          </w:tcPr>
          <w:p w14:paraId="2DDE788A" w14:textId="77777777" w:rsidR="00B61A01" w:rsidRPr="000E2C91" w:rsidRDefault="00B61A01" w:rsidP="0092257B">
            <w:pPr>
              <w:pStyle w:val="TableParagraph"/>
              <w:spacing w:before="18" w:line="261" w:lineRule="exact"/>
              <w:ind w:left="141" w:right="145"/>
              <w:jc w:val="both"/>
              <w:rPr>
                <w:spacing w:val="-2"/>
                <w:sz w:val="18"/>
                <w:szCs w:val="18"/>
              </w:rPr>
            </w:pPr>
            <w:r w:rsidRPr="000E2C91">
              <w:rPr>
                <w:spacing w:val="-2"/>
                <w:sz w:val="18"/>
                <w:szCs w:val="18"/>
              </w:rPr>
              <w:t>ალტერნატორის წონა: არანაკლებ</w:t>
            </w:r>
          </w:p>
        </w:tc>
        <w:tc>
          <w:tcPr>
            <w:tcW w:w="2610" w:type="dxa"/>
            <w:tcBorders>
              <w:top w:val="single" w:sz="4" w:space="0" w:color="000000"/>
            </w:tcBorders>
          </w:tcPr>
          <w:p w14:paraId="4AC31E40" w14:textId="35380AD5" w:rsidR="00B61A01" w:rsidRPr="000E2C91" w:rsidRDefault="00D37D9F" w:rsidP="0092257B">
            <w:pPr>
              <w:pStyle w:val="TableParagraph"/>
              <w:spacing w:before="26" w:line="253" w:lineRule="exact"/>
              <w:rPr>
                <w:sz w:val="18"/>
                <w:szCs w:val="18"/>
              </w:rPr>
            </w:pPr>
            <w:r>
              <w:rPr>
                <w:sz w:val="18"/>
                <w:szCs w:val="18"/>
              </w:rPr>
              <w:t>380</w:t>
            </w:r>
            <w:r w:rsidRPr="000E2C91">
              <w:rPr>
                <w:sz w:val="18"/>
                <w:szCs w:val="18"/>
              </w:rPr>
              <w:t xml:space="preserve"> </w:t>
            </w:r>
            <w:r w:rsidR="00B61A01" w:rsidRPr="000E2C91">
              <w:rPr>
                <w:sz w:val="18"/>
                <w:szCs w:val="18"/>
              </w:rPr>
              <w:t>კგ</w:t>
            </w:r>
          </w:p>
        </w:tc>
      </w:tr>
      <w:tr w:rsidR="00B61A01" w14:paraId="528967AD" w14:textId="77777777" w:rsidTr="0092257B">
        <w:trPr>
          <w:trHeight w:val="299"/>
        </w:trPr>
        <w:tc>
          <w:tcPr>
            <w:tcW w:w="1800" w:type="dxa"/>
            <w:vMerge/>
          </w:tcPr>
          <w:p w14:paraId="6716F8E4" w14:textId="77777777" w:rsidR="00B61A01" w:rsidRPr="000E2C91" w:rsidRDefault="00B61A01" w:rsidP="0092257B">
            <w:pPr>
              <w:pStyle w:val="TableParagraph"/>
              <w:jc w:val="both"/>
              <w:rPr>
                <w:rFonts w:ascii="Times New Roman"/>
                <w:sz w:val="18"/>
                <w:szCs w:val="18"/>
              </w:rPr>
            </w:pPr>
          </w:p>
        </w:tc>
        <w:tc>
          <w:tcPr>
            <w:tcW w:w="6120" w:type="dxa"/>
            <w:tcBorders>
              <w:top w:val="single" w:sz="4" w:space="0" w:color="000000"/>
            </w:tcBorders>
          </w:tcPr>
          <w:p w14:paraId="77572ECC" w14:textId="41FE56EA" w:rsidR="00B61A01" w:rsidRPr="008A0D09" w:rsidRDefault="000F6C91" w:rsidP="0092257B">
            <w:pPr>
              <w:pStyle w:val="TableParagraph"/>
              <w:spacing w:before="18" w:line="261" w:lineRule="exact"/>
              <w:ind w:left="141" w:right="145"/>
              <w:jc w:val="both"/>
              <w:rPr>
                <w:spacing w:val="-2"/>
                <w:sz w:val="18"/>
                <w:szCs w:val="18"/>
                <w:lang w:val="en-US"/>
              </w:rPr>
            </w:pPr>
            <w:r>
              <w:rPr>
                <w:spacing w:val="-2"/>
                <w:sz w:val="18"/>
                <w:szCs w:val="18"/>
                <w:lang w:val="ka-GE"/>
              </w:rPr>
              <w:t>გადატვირთვა</w:t>
            </w:r>
            <w:r w:rsidR="007C44BA">
              <w:rPr>
                <w:spacing w:val="-2"/>
                <w:sz w:val="18"/>
                <w:szCs w:val="18"/>
                <w:lang w:val="ka-GE"/>
              </w:rPr>
              <w:t xml:space="preserve"> </w:t>
            </w:r>
            <w:r w:rsidR="007C44BA">
              <w:rPr>
                <w:spacing w:val="-2"/>
                <w:sz w:val="18"/>
                <w:szCs w:val="18"/>
                <w:lang w:val="en-US"/>
              </w:rPr>
              <w:t>R.P.M.</w:t>
            </w:r>
          </w:p>
        </w:tc>
        <w:tc>
          <w:tcPr>
            <w:tcW w:w="2610" w:type="dxa"/>
            <w:tcBorders>
              <w:top w:val="single" w:sz="4" w:space="0" w:color="000000"/>
            </w:tcBorders>
          </w:tcPr>
          <w:p w14:paraId="66AB3E7E" w14:textId="28220175" w:rsidR="00B61A01" w:rsidRPr="000E2C91" w:rsidRDefault="007C44BA" w:rsidP="0092257B">
            <w:pPr>
              <w:pStyle w:val="TableParagraph"/>
              <w:spacing w:before="26" w:line="253" w:lineRule="exact"/>
              <w:rPr>
                <w:color w:val="221E1F"/>
                <w:sz w:val="18"/>
                <w:szCs w:val="18"/>
              </w:rPr>
            </w:pPr>
            <w:r>
              <w:rPr>
                <w:sz w:val="18"/>
                <w:szCs w:val="18"/>
              </w:rPr>
              <w:t>2250</w:t>
            </w:r>
            <w:r w:rsidR="00B61A01" w:rsidRPr="000E2C91">
              <w:rPr>
                <w:rStyle w:val="A5"/>
                <w:sz w:val="18"/>
                <w:szCs w:val="18"/>
              </w:rPr>
              <w:t xml:space="preserve"> </w:t>
            </w:r>
          </w:p>
        </w:tc>
      </w:tr>
      <w:tr w:rsidR="00B61A01" w14:paraId="1D174A32" w14:textId="77777777" w:rsidTr="0092257B">
        <w:trPr>
          <w:trHeight w:val="299"/>
        </w:trPr>
        <w:tc>
          <w:tcPr>
            <w:tcW w:w="1800" w:type="dxa"/>
            <w:vMerge/>
          </w:tcPr>
          <w:p w14:paraId="7C5B3402" w14:textId="77777777" w:rsidR="00B61A01" w:rsidRPr="000E2C91" w:rsidRDefault="00B61A01" w:rsidP="0092257B">
            <w:pPr>
              <w:pStyle w:val="TableParagraph"/>
              <w:jc w:val="both"/>
              <w:rPr>
                <w:rFonts w:ascii="Times New Roman"/>
                <w:sz w:val="18"/>
                <w:szCs w:val="18"/>
              </w:rPr>
            </w:pPr>
          </w:p>
        </w:tc>
        <w:tc>
          <w:tcPr>
            <w:tcW w:w="6120" w:type="dxa"/>
            <w:tcBorders>
              <w:top w:val="single" w:sz="4" w:space="0" w:color="000000"/>
            </w:tcBorders>
          </w:tcPr>
          <w:p w14:paraId="51E71A99" w14:textId="48F9758E" w:rsidR="00B61A01" w:rsidRPr="000E2C91" w:rsidRDefault="00612A44" w:rsidP="0092257B">
            <w:pPr>
              <w:pStyle w:val="TableParagraph"/>
              <w:spacing w:before="18" w:line="261" w:lineRule="exact"/>
              <w:ind w:left="141" w:right="145"/>
              <w:jc w:val="both"/>
              <w:rPr>
                <w:spacing w:val="-2"/>
                <w:sz w:val="18"/>
                <w:szCs w:val="18"/>
              </w:rPr>
            </w:pPr>
            <w:r w:rsidRPr="00612A44">
              <w:rPr>
                <w:spacing w:val="-2"/>
                <w:sz w:val="18"/>
                <w:szCs w:val="18"/>
              </w:rPr>
              <w:t>მოკლე ჩართვის კოეფიციენტი</w:t>
            </w:r>
          </w:p>
        </w:tc>
        <w:tc>
          <w:tcPr>
            <w:tcW w:w="2610" w:type="dxa"/>
            <w:tcBorders>
              <w:top w:val="single" w:sz="4" w:space="0" w:color="000000"/>
            </w:tcBorders>
          </w:tcPr>
          <w:p w14:paraId="29F452C0" w14:textId="2A4CE16E" w:rsidR="00B61A01" w:rsidRPr="000E2C91" w:rsidRDefault="00A742F5" w:rsidP="0092257B">
            <w:pPr>
              <w:pStyle w:val="Pa5"/>
              <w:jc w:val="center"/>
              <w:rPr>
                <w:color w:val="221E1F"/>
                <w:sz w:val="18"/>
                <w:szCs w:val="18"/>
              </w:rPr>
            </w:pPr>
            <w:r>
              <w:rPr>
                <w:rFonts w:ascii="Sylfaen" w:eastAsia="Sylfaen" w:hAnsi="Sylfaen" w:cs="Sylfaen"/>
                <w:sz w:val="18"/>
                <w:szCs w:val="18"/>
                <w:lang w:val="ca-ES"/>
              </w:rPr>
              <w:t>0.436</w:t>
            </w:r>
            <w:r w:rsidR="00B61A01" w:rsidRPr="000E2C91">
              <w:rPr>
                <w:rStyle w:val="A5"/>
                <w:sz w:val="18"/>
                <w:szCs w:val="18"/>
              </w:rPr>
              <w:t xml:space="preserve"> </w:t>
            </w:r>
          </w:p>
        </w:tc>
      </w:tr>
      <w:tr w:rsidR="00B61A01" w14:paraId="190CC45E" w14:textId="77777777" w:rsidTr="0092257B">
        <w:trPr>
          <w:trHeight w:val="299"/>
        </w:trPr>
        <w:tc>
          <w:tcPr>
            <w:tcW w:w="1800" w:type="dxa"/>
            <w:vMerge/>
          </w:tcPr>
          <w:p w14:paraId="21862DB8" w14:textId="77777777" w:rsidR="00B61A01" w:rsidRPr="000E2C91" w:rsidRDefault="00B61A01" w:rsidP="0092257B">
            <w:pPr>
              <w:pStyle w:val="TableParagraph"/>
              <w:jc w:val="both"/>
              <w:rPr>
                <w:rFonts w:ascii="Times New Roman"/>
                <w:sz w:val="18"/>
                <w:szCs w:val="18"/>
              </w:rPr>
            </w:pPr>
          </w:p>
        </w:tc>
        <w:tc>
          <w:tcPr>
            <w:tcW w:w="6120" w:type="dxa"/>
            <w:tcBorders>
              <w:top w:val="single" w:sz="4" w:space="0" w:color="000000"/>
            </w:tcBorders>
          </w:tcPr>
          <w:p w14:paraId="33949F3F" w14:textId="77777777" w:rsidR="00B61A01" w:rsidRPr="000E2C91" w:rsidRDefault="00B61A01" w:rsidP="0092257B">
            <w:pPr>
              <w:pStyle w:val="TableParagraph"/>
              <w:spacing w:before="18" w:line="261" w:lineRule="exact"/>
              <w:ind w:left="141" w:right="145"/>
              <w:jc w:val="both"/>
              <w:rPr>
                <w:spacing w:val="-2"/>
                <w:sz w:val="18"/>
                <w:szCs w:val="18"/>
              </w:rPr>
            </w:pPr>
            <w:r w:rsidRPr="000E2C91">
              <w:rPr>
                <w:spacing w:val="-2"/>
                <w:sz w:val="18"/>
                <w:szCs w:val="18"/>
              </w:rPr>
              <w:t>გამაგრილებელი ჰაერის ნაკადი: არანაკლებ</w:t>
            </w:r>
          </w:p>
        </w:tc>
        <w:tc>
          <w:tcPr>
            <w:tcW w:w="2610" w:type="dxa"/>
            <w:tcBorders>
              <w:top w:val="single" w:sz="4" w:space="0" w:color="000000"/>
            </w:tcBorders>
          </w:tcPr>
          <w:p w14:paraId="67ADFE97" w14:textId="658E3191" w:rsidR="00B61A01" w:rsidRPr="000E2C91" w:rsidRDefault="00B61A01" w:rsidP="0092257B">
            <w:pPr>
              <w:pStyle w:val="Pa5"/>
              <w:jc w:val="center"/>
              <w:rPr>
                <w:rFonts w:ascii="Sylfaen" w:eastAsia="Sylfaen" w:hAnsi="Sylfaen" w:cs="Sylfaen"/>
                <w:sz w:val="18"/>
                <w:szCs w:val="18"/>
                <w:lang w:val="ca-ES"/>
              </w:rPr>
            </w:pPr>
            <w:r w:rsidRPr="000E2C91">
              <w:rPr>
                <w:rFonts w:ascii="Sylfaen" w:eastAsia="Sylfaen" w:hAnsi="Sylfaen" w:cs="Sylfaen"/>
                <w:sz w:val="18"/>
                <w:szCs w:val="18"/>
                <w:lang w:val="ca-ES"/>
              </w:rPr>
              <w:t>0,</w:t>
            </w:r>
            <w:r w:rsidR="00EB5C2E">
              <w:rPr>
                <w:rFonts w:ascii="Sylfaen" w:eastAsia="Sylfaen" w:hAnsi="Sylfaen" w:cs="Sylfaen"/>
                <w:sz w:val="18"/>
                <w:szCs w:val="18"/>
                <w:lang w:val="ca-ES"/>
              </w:rPr>
              <w:t>5</w:t>
            </w:r>
            <w:r w:rsidRPr="000E2C91">
              <w:rPr>
                <w:rFonts w:ascii="Sylfaen" w:eastAsia="Sylfaen" w:hAnsi="Sylfaen" w:cs="Sylfaen"/>
                <w:sz w:val="18"/>
                <w:szCs w:val="18"/>
                <w:lang w:val="ca-ES"/>
              </w:rPr>
              <w:t>m³/s</w:t>
            </w:r>
            <w:r w:rsidRPr="000E2C91">
              <w:rPr>
                <w:rStyle w:val="A5"/>
                <w:sz w:val="18"/>
                <w:szCs w:val="18"/>
              </w:rPr>
              <w:t xml:space="preserve"> </w:t>
            </w:r>
          </w:p>
        </w:tc>
      </w:tr>
      <w:tr w:rsidR="00B61A01" w14:paraId="7E154131" w14:textId="77777777" w:rsidTr="0092257B">
        <w:trPr>
          <w:trHeight w:val="745"/>
        </w:trPr>
        <w:tc>
          <w:tcPr>
            <w:tcW w:w="1800" w:type="dxa"/>
            <w:tcBorders>
              <w:bottom w:val="single" w:sz="4" w:space="0" w:color="000000"/>
            </w:tcBorders>
          </w:tcPr>
          <w:p w14:paraId="19D61800" w14:textId="77777777" w:rsidR="00B61A01" w:rsidRPr="000E2C91" w:rsidRDefault="00B61A01" w:rsidP="0092257B">
            <w:pPr>
              <w:pStyle w:val="TableParagraph"/>
              <w:jc w:val="both"/>
              <w:rPr>
                <w:rFonts w:ascii="Arial"/>
                <w:b/>
                <w:sz w:val="18"/>
                <w:szCs w:val="18"/>
              </w:rPr>
            </w:pPr>
          </w:p>
          <w:p w14:paraId="45638746" w14:textId="77777777" w:rsidR="00B61A01" w:rsidRPr="000E2C91" w:rsidRDefault="00B61A01" w:rsidP="0092257B">
            <w:pPr>
              <w:pStyle w:val="TableParagraph"/>
              <w:spacing w:before="1" w:line="270" w:lineRule="exact"/>
              <w:ind w:right="1"/>
              <w:jc w:val="both"/>
              <w:rPr>
                <w:sz w:val="18"/>
                <w:szCs w:val="18"/>
              </w:rPr>
            </w:pPr>
            <w:r w:rsidRPr="000E2C91">
              <w:rPr>
                <w:spacing w:val="-2"/>
                <w:sz w:val="18"/>
                <w:szCs w:val="18"/>
              </w:rPr>
              <w:t>ავტომატური</w:t>
            </w:r>
            <w:r w:rsidRPr="000E2C91">
              <w:rPr>
                <w:spacing w:val="2"/>
                <w:sz w:val="18"/>
                <w:szCs w:val="18"/>
              </w:rPr>
              <w:t xml:space="preserve"> </w:t>
            </w:r>
            <w:r w:rsidRPr="000E2C91">
              <w:rPr>
                <w:spacing w:val="-2"/>
                <w:sz w:val="18"/>
                <w:szCs w:val="18"/>
              </w:rPr>
              <w:t>მართვის</w:t>
            </w:r>
            <w:r w:rsidRPr="000E2C91">
              <w:rPr>
                <w:spacing w:val="3"/>
                <w:sz w:val="18"/>
                <w:szCs w:val="18"/>
              </w:rPr>
              <w:t xml:space="preserve"> </w:t>
            </w:r>
            <w:r w:rsidRPr="000E2C91">
              <w:rPr>
                <w:spacing w:val="-2"/>
                <w:sz w:val="18"/>
                <w:szCs w:val="18"/>
              </w:rPr>
              <w:t>ფარი:</w:t>
            </w:r>
          </w:p>
        </w:tc>
        <w:tc>
          <w:tcPr>
            <w:tcW w:w="6120" w:type="dxa"/>
            <w:tcBorders>
              <w:bottom w:val="single" w:sz="4" w:space="0" w:color="000000"/>
            </w:tcBorders>
          </w:tcPr>
          <w:p w14:paraId="16496904" w14:textId="77777777" w:rsidR="00B61A01" w:rsidRPr="000E2C91" w:rsidRDefault="00B61A01" w:rsidP="0092257B">
            <w:pPr>
              <w:pStyle w:val="TableParagraph"/>
              <w:ind w:left="17" w:right="19" w:firstLine="1"/>
              <w:jc w:val="both"/>
              <w:rPr>
                <w:sz w:val="18"/>
                <w:szCs w:val="18"/>
              </w:rPr>
            </w:pPr>
            <w:r w:rsidRPr="000E2C91">
              <w:rPr>
                <w:sz w:val="18"/>
                <w:szCs w:val="18"/>
              </w:rPr>
              <w:t>აღჭურვილი უნდა იყოს: შესაბამისი სიმძლავრის</w:t>
            </w:r>
            <w:r w:rsidRPr="000E2C91">
              <w:rPr>
                <w:spacing w:val="-14"/>
                <w:sz w:val="18"/>
                <w:szCs w:val="18"/>
              </w:rPr>
              <w:t xml:space="preserve"> </w:t>
            </w:r>
            <w:r w:rsidRPr="000E2C91">
              <w:rPr>
                <w:sz w:val="18"/>
                <w:szCs w:val="18"/>
              </w:rPr>
              <w:t>გადამრთველი</w:t>
            </w:r>
            <w:r w:rsidRPr="000E2C91">
              <w:rPr>
                <w:spacing w:val="-14"/>
                <w:sz w:val="18"/>
                <w:szCs w:val="18"/>
              </w:rPr>
              <w:t xml:space="preserve"> </w:t>
            </w:r>
            <w:r w:rsidRPr="000E2C91">
              <w:rPr>
                <w:sz w:val="18"/>
                <w:szCs w:val="18"/>
              </w:rPr>
              <w:t>კონტაქტორებით, გადართვის მართვა ხორციელდება კონტროლისა</w:t>
            </w:r>
            <w:r w:rsidRPr="000E2C91">
              <w:rPr>
                <w:spacing w:val="-12"/>
                <w:sz w:val="18"/>
                <w:szCs w:val="18"/>
              </w:rPr>
              <w:t xml:space="preserve"> </w:t>
            </w:r>
            <w:r w:rsidRPr="000E2C91">
              <w:rPr>
                <w:sz w:val="18"/>
                <w:szCs w:val="18"/>
              </w:rPr>
              <w:t>და</w:t>
            </w:r>
            <w:r w:rsidRPr="000E2C91">
              <w:rPr>
                <w:spacing w:val="-11"/>
                <w:sz w:val="18"/>
                <w:szCs w:val="18"/>
              </w:rPr>
              <w:t xml:space="preserve"> </w:t>
            </w:r>
            <w:r w:rsidRPr="000E2C91">
              <w:rPr>
                <w:sz w:val="18"/>
                <w:szCs w:val="18"/>
              </w:rPr>
              <w:t>მართვის</w:t>
            </w:r>
            <w:r w:rsidRPr="000E2C91">
              <w:rPr>
                <w:spacing w:val="-11"/>
                <w:sz w:val="18"/>
                <w:szCs w:val="18"/>
              </w:rPr>
              <w:t xml:space="preserve"> </w:t>
            </w:r>
            <w:r w:rsidRPr="000E2C91">
              <w:rPr>
                <w:spacing w:val="-2"/>
                <w:sz w:val="18"/>
                <w:szCs w:val="18"/>
              </w:rPr>
              <w:t>პანელიდან</w:t>
            </w:r>
          </w:p>
        </w:tc>
        <w:tc>
          <w:tcPr>
            <w:tcW w:w="2610" w:type="dxa"/>
            <w:tcBorders>
              <w:bottom w:val="single" w:sz="4" w:space="0" w:color="000000"/>
            </w:tcBorders>
          </w:tcPr>
          <w:p w14:paraId="194E771A" w14:textId="77777777" w:rsidR="00B61A01" w:rsidRPr="000E2C91" w:rsidRDefault="00B61A01" w:rsidP="0092257B">
            <w:pPr>
              <w:pStyle w:val="TableParagraph"/>
              <w:rPr>
                <w:rFonts w:ascii="Arial"/>
                <w:b/>
                <w:sz w:val="18"/>
                <w:szCs w:val="18"/>
              </w:rPr>
            </w:pPr>
          </w:p>
          <w:p w14:paraId="723BE035" w14:textId="77777777" w:rsidR="00B61A01" w:rsidRPr="000E2C91" w:rsidRDefault="00B61A01" w:rsidP="0092257B">
            <w:pPr>
              <w:pStyle w:val="TableParagraph"/>
              <w:spacing w:before="1" w:line="270" w:lineRule="exact"/>
              <w:ind w:right="1"/>
              <w:rPr>
                <w:sz w:val="18"/>
                <w:szCs w:val="18"/>
              </w:rPr>
            </w:pPr>
            <w:r w:rsidRPr="000E2C91">
              <w:rPr>
                <w:spacing w:val="-10"/>
                <w:sz w:val="18"/>
                <w:szCs w:val="18"/>
              </w:rPr>
              <w:t>+</w:t>
            </w:r>
          </w:p>
        </w:tc>
      </w:tr>
      <w:tr w:rsidR="00B61A01" w14:paraId="5B9925E8" w14:textId="77777777" w:rsidTr="0092257B">
        <w:trPr>
          <w:trHeight w:val="580"/>
        </w:trPr>
        <w:tc>
          <w:tcPr>
            <w:tcW w:w="1800" w:type="dxa"/>
            <w:tcBorders>
              <w:top w:val="single" w:sz="4" w:space="0" w:color="000000"/>
              <w:bottom w:val="single" w:sz="4" w:space="0" w:color="000000"/>
            </w:tcBorders>
          </w:tcPr>
          <w:p w14:paraId="10730364" w14:textId="77777777" w:rsidR="00B61A01" w:rsidRPr="000E2C91" w:rsidRDefault="00B61A01" w:rsidP="0092257B">
            <w:pPr>
              <w:pStyle w:val="TableParagraph"/>
              <w:spacing w:before="36"/>
              <w:jc w:val="both"/>
              <w:rPr>
                <w:rFonts w:ascii="Arial"/>
                <w:b/>
                <w:sz w:val="18"/>
                <w:szCs w:val="18"/>
              </w:rPr>
            </w:pPr>
          </w:p>
          <w:p w14:paraId="2755E048" w14:textId="77777777" w:rsidR="00B61A01" w:rsidRPr="000E2C91" w:rsidRDefault="00B61A01" w:rsidP="0092257B">
            <w:pPr>
              <w:pStyle w:val="TableParagraph"/>
              <w:spacing w:line="271" w:lineRule="exact"/>
              <w:ind w:left="17" w:right="1"/>
              <w:jc w:val="both"/>
              <w:rPr>
                <w:sz w:val="18"/>
                <w:szCs w:val="18"/>
              </w:rPr>
            </w:pPr>
            <w:r w:rsidRPr="000E2C91">
              <w:rPr>
                <w:sz w:val="18"/>
                <w:szCs w:val="18"/>
              </w:rPr>
              <w:t>საწვავის</w:t>
            </w:r>
            <w:r w:rsidRPr="000E2C91">
              <w:rPr>
                <w:spacing w:val="-12"/>
                <w:sz w:val="18"/>
                <w:szCs w:val="18"/>
              </w:rPr>
              <w:t xml:space="preserve"> </w:t>
            </w:r>
            <w:r w:rsidRPr="000E2C91">
              <w:rPr>
                <w:spacing w:val="-2"/>
                <w:sz w:val="18"/>
                <w:szCs w:val="18"/>
              </w:rPr>
              <w:t>ავზი:</w:t>
            </w:r>
          </w:p>
        </w:tc>
        <w:tc>
          <w:tcPr>
            <w:tcW w:w="6120" w:type="dxa"/>
            <w:tcBorders>
              <w:top w:val="single" w:sz="4" w:space="0" w:color="000000"/>
              <w:bottom w:val="single" w:sz="4" w:space="0" w:color="000000"/>
            </w:tcBorders>
          </w:tcPr>
          <w:p w14:paraId="2489F28A" w14:textId="77777777" w:rsidR="00B61A01" w:rsidRPr="000E2C91" w:rsidRDefault="00B61A01" w:rsidP="0092257B">
            <w:pPr>
              <w:pStyle w:val="TableParagraph"/>
              <w:spacing w:line="289" w:lineRule="exact"/>
              <w:ind w:left="141" w:right="143"/>
              <w:jc w:val="both"/>
              <w:rPr>
                <w:sz w:val="18"/>
                <w:szCs w:val="18"/>
              </w:rPr>
            </w:pPr>
            <w:r w:rsidRPr="000E2C91">
              <w:rPr>
                <w:spacing w:val="-2"/>
                <w:sz w:val="18"/>
                <w:szCs w:val="18"/>
              </w:rPr>
              <w:t>ინტეგრილებული</w:t>
            </w:r>
            <w:r w:rsidRPr="000E2C91">
              <w:rPr>
                <w:spacing w:val="1"/>
                <w:sz w:val="18"/>
                <w:szCs w:val="18"/>
              </w:rPr>
              <w:t xml:space="preserve"> </w:t>
            </w:r>
            <w:r w:rsidRPr="000E2C91">
              <w:rPr>
                <w:spacing w:val="-2"/>
                <w:sz w:val="18"/>
                <w:szCs w:val="18"/>
              </w:rPr>
              <w:t>საწვავის</w:t>
            </w:r>
            <w:r w:rsidRPr="000E2C91">
              <w:rPr>
                <w:spacing w:val="2"/>
                <w:sz w:val="18"/>
                <w:szCs w:val="18"/>
              </w:rPr>
              <w:t xml:space="preserve"> </w:t>
            </w:r>
            <w:r w:rsidRPr="000E2C91">
              <w:rPr>
                <w:spacing w:val="-2"/>
                <w:sz w:val="18"/>
                <w:szCs w:val="18"/>
              </w:rPr>
              <w:t>ავზი,</w:t>
            </w:r>
            <w:r w:rsidRPr="000E2C91">
              <w:rPr>
                <w:spacing w:val="2"/>
                <w:sz w:val="18"/>
                <w:szCs w:val="18"/>
              </w:rPr>
              <w:t xml:space="preserve"> </w:t>
            </w:r>
            <w:r w:rsidRPr="000E2C91">
              <w:rPr>
                <w:spacing w:val="-2"/>
                <w:sz w:val="18"/>
                <w:szCs w:val="18"/>
              </w:rPr>
              <w:t>საწვავის</w:t>
            </w:r>
          </w:p>
          <w:p w14:paraId="5B2A5D71" w14:textId="77777777" w:rsidR="00B61A01" w:rsidRPr="000E2C91" w:rsidRDefault="00B61A01" w:rsidP="0092257B">
            <w:pPr>
              <w:pStyle w:val="TableParagraph"/>
              <w:spacing w:line="271" w:lineRule="exact"/>
              <w:ind w:left="141" w:right="143"/>
              <w:jc w:val="both"/>
              <w:rPr>
                <w:sz w:val="18"/>
                <w:szCs w:val="18"/>
              </w:rPr>
            </w:pPr>
            <w:r w:rsidRPr="000E2C91">
              <w:rPr>
                <w:sz w:val="18"/>
                <w:szCs w:val="18"/>
              </w:rPr>
              <w:t>დონის</w:t>
            </w:r>
            <w:r w:rsidRPr="000E2C91">
              <w:rPr>
                <w:spacing w:val="-14"/>
                <w:sz w:val="18"/>
                <w:szCs w:val="18"/>
              </w:rPr>
              <w:t xml:space="preserve"> </w:t>
            </w:r>
            <w:r w:rsidRPr="000E2C91">
              <w:rPr>
                <w:sz w:val="18"/>
                <w:szCs w:val="18"/>
              </w:rPr>
              <w:t>მაჩვენებლით,</w:t>
            </w:r>
            <w:r w:rsidRPr="000E2C91">
              <w:rPr>
                <w:spacing w:val="-13"/>
                <w:sz w:val="18"/>
                <w:szCs w:val="18"/>
              </w:rPr>
              <w:t xml:space="preserve"> </w:t>
            </w:r>
            <w:r w:rsidRPr="000E2C91">
              <w:rPr>
                <w:sz w:val="18"/>
                <w:szCs w:val="18"/>
              </w:rPr>
              <w:t>ავზის</w:t>
            </w:r>
            <w:r w:rsidRPr="000E2C91">
              <w:rPr>
                <w:spacing w:val="-12"/>
                <w:sz w:val="18"/>
                <w:szCs w:val="18"/>
              </w:rPr>
              <w:t xml:space="preserve"> </w:t>
            </w:r>
            <w:r w:rsidRPr="000E2C91">
              <w:rPr>
                <w:spacing w:val="-2"/>
                <w:sz w:val="18"/>
                <w:szCs w:val="18"/>
              </w:rPr>
              <w:t>ტევადობა არანაკლებ</w:t>
            </w:r>
          </w:p>
        </w:tc>
        <w:tc>
          <w:tcPr>
            <w:tcW w:w="2610" w:type="dxa"/>
            <w:tcBorders>
              <w:top w:val="single" w:sz="4" w:space="0" w:color="000000"/>
              <w:bottom w:val="single" w:sz="4" w:space="0" w:color="000000"/>
            </w:tcBorders>
          </w:tcPr>
          <w:p w14:paraId="034F9291" w14:textId="17B2A01D" w:rsidR="00B61A01" w:rsidRPr="000E2C91" w:rsidRDefault="00B61A01" w:rsidP="0092257B">
            <w:pPr>
              <w:pStyle w:val="TableParagraph"/>
              <w:spacing w:line="289" w:lineRule="exact"/>
              <w:ind w:right="1"/>
              <w:rPr>
                <w:sz w:val="18"/>
                <w:szCs w:val="18"/>
              </w:rPr>
            </w:pPr>
            <w:r w:rsidRPr="000E2C91">
              <w:rPr>
                <w:spacing w:val="-2"/>
                <w:sz w:val="18"/>
                <w:szCs w:val="18"/>
              </w:rPr>
              <w:t>ინტეგრირებული</w:t>
            </w:r>
            <w:r w:rsidRPr="000E2C91">
              <w:rPr>
                <w:spacing w:val="1"/>
                <w:sz w:val="18"/>
                <w:szCs w:val="18"/>
              </w:rPr>
              <w:t xml:space="preserve"> </w:t>
            </w:r>
            <w:r w:rsidRPr="000E2C91">
              <w:rPr>
                <w:spacing w:val="-2"/>
                <w:sz w:val="18"/>
                <w:szCs w:val="18"/>
              </w:rPr>
              <w:t>ავზი</w:t>
            </w:r>
            <w:r w:rsidRPr="000E2C91">
              <w:rPr>
                <w:spacing w:val="1"/>
                <w:sz w:val="18"/>
                <w:szCs w:val="18"/>
              </w:rPr>
              <w:t xml:space="preserve"> </w:t>
            </w:r>
            <w:r w:rsidR="0023539E">
              <w:rPr>
                <w:spacing w:val="-5"/>
                <w:sz w:val="18"/>
                <w:szCs w:val="18"/>
              </w:rPr>
              <w:t>260</w:t>
            </w:r>
          </w:p>
          <w:p w14:paraId="1EB68857" w14:textId="77777777" w:rsidR="00B61A01" w:rsidRPr="000E2C91" w:rsidRDefault="00B61A01" w:rsidP="0092257B">
            <w:pPr>
              <w:pStyle w:val="TableParagraph"/>
              <w:spacing w:line="271" w:lineRule="exact"/>
              <w:rPr>
                <w:sz w:val="18"/>
                <w:szCs w:val="18"/>
              </w:rPr>
            </w:pPr>
            <w:r w:rsidRPr="000E2C91">
              <w:rPr>
                <w:spacing w:val="-2"/>
                <w:sz w:val="18"/>
                <w:szCs w:val="18"/>
              </w:rPr>
              <w:t>ლიტრი</w:t>
            </w:r>
          </w:p>
        </w:tc>
      </w:tr>
      <w:tr w:rsidR="00B61A01" w14:paraId="68D47726" w14:textId="77777777" w:rsidTr="0092257B">
        <w:trPr>
          <w:trHeight w:val="580"/>
        </w:trPr>
        <w:tc>
          <w:tcPr>
            <w:tcW w:w="1800" w:type="dxa"/>
            <w:tcBorders>
              <w:top w:val="single" w:sz="4" w:space="0" w:color="000000"/>
              <w:bottom w:val="single" w:sz="4" w:space="0" w:color="000000"/>
            </w:tcBorders>
          </w:tcPr>
          <w:p w14:paraId="1D501DE2" w14:textId="77777777" w:rsidR="00B61A01" w:rsidRPr="000E2C91" w:rsidRDefault="00B61A01" w:rsidP="0092257B">
            <w:pPr>
              <w:pStyle w:val="TableParagraph"/>
              <w:spacing w:before="36"/>
              <w:jc w:val="both"/>
              <w:rPr>
                <w:bCs/>
                <w:sz w:val="18"/>
                <w:szCs w:val="18"/>
              </w:rPr>
            </w:pPr>
            <w:r w:rsidRPr="000E2C91">
              <w:rPr>
                <w:bCs/>
                <w:sz w:val="18"/>
                <w:szCs w:val="18"/>
              </w:rPr>
              <w:t>საწვავის სენსორი:</w:t>
            </w:r>
          </w:p>
        </w:tc>
        <w:tc>
          <w:tcPr>
            <w:tcW w:w="6120" w:type="dxa"/>
            <w:tcBorders>
              <w:top w:val="single" w:sz="4" w:space="0" w:color="000000"/>
              <w:bottom w:val="single" w:sz="4" w:space="0" w:color="000000"/>
            </w:tcBorders>
          </w:tcPr>
          <w:p w14:paraId="25973075" w14:textId="77777777" w:rsidR="00B61A01" w:rsidRPr="00CB3CA1" w:rsidRDefault="00B61A01" w:rsidP="0092257B">
            <w:pPr>
              <w:pStyle w:val="TableParagraph"/>
              <w:spacing w:line="289" w:lineRule="exact"/>
              <w:ind w:left="141" w:right="143"/>
              <w:jc w:val="both"/>
              <w:rPr>
                <w:spacing w:val="-2"/>
                <w:sz w:val="18"/>
                <w:szCs w:val="18"/>
                <w:lang w:val="ka-GE"/>
              </w:rPr>
            </w:pPr>
            <w:r w:rsidRPr="000E2C91">
              <w:rPr>
                <w:spacing w:val="-2"/>
                <w:sz w:val="18"/>
                <w:szCs w:val="18"/>
              </w:rPr>
              <w:t>საწვავის სენსორი</w:t>
            </w:r>
            <w:r>
              <w:rPr>
                <w:spacing w:val="-2"/>
                <w:sz w:val="18"/>
                <w:szCs w:val="18"/>
              </w:rPr>
              <w:t>:</w:t>
            </w:r>
            <w:r>
              <w:rPr>
                <w:spacing w:val="-2"/>
                <w:sz w:val="18"/>
                <w:szCs w:val="18"/>
                <w:lang w:val="en-US"/>
              </w:rPr>
              <w:t xml:space="preserve"> </w:t>
            </w:r>
            <w:r>
              <w:rPr>
                <w:spacing w:val="-2"/>
                <w:sz w:val="18"/>
                <w:szCs w:val="18"/>
                <w:lang w:val="ka-GE"/>
              </w:rPr>
              <w:t>სტატიკური, 1</w:t>
            </w:r>
            <w:r>
              <w:rPr>
                <w:spacing w:val="-2"/>
                <w:sz w:val="18"/>
                <w:szCs w:val="18"/>
                <w:lang w:val="en-US"/>
              </w:rPr>
              <w:t xml:space="preserve">BSPT; </w:t>
            </w:r>
            <w:r>
              <w:rPr>
                <w:spacing w:val="-2"/>
                <w:sz w:val="18"/>
                <w:szCs w:val="18"/>
                <w:lang w:val="ka-GE"/>
              </w:rPr>
              <w:t xml:space="preserve">ტივტივის გარეშე; </w:t>
            </w:r>
            <w:r>
              <w:rPr>
                <w:spacing w:val="-2"/>
                <w:sz w:val="18"/>
                <w:szCs w:val="18"/>
                <w:lang w:val="en-US"/>
              </w:rPr>
              <w:t>Ohms-</w:t>
            </w:r>
            <w:r>
              <w:rPr>
                <w:spacing w:val="-2"/>
                <w:sz w:val="18"/>
                <w:szCs w:val="18"/>
                <w:lang w:val="ka-GE"/>
              </w:rPr>
              <w:t>მომუშავე</w:t>
            </w:r>
          </w:p>
        </w:tc>
        <w:tc>
          <w:tcPr>
            <w:tcW w:w="2610" w:type="dxa"/>
            <w:tcBorders>
              <w:top w:val="single" w:sz="4" w:space="0" w:color="000000"/>
              <w:bottom w:val="single" w:sz="4" w:space="0" w:color="000000"/>
            </w:tcBorders>
          </w:tcPr>
          <w:p w14:paraId="342ACBAD" w14:textId="77777777" w:rsidR="00B61A01" w:rsidRPr="000E2C91" w:rsidRDefault="00B61A01" w:rsidP="0092257B">
            <w:pPr>
              <w:pStyle w:val="TableParagraph"/>
              <w:spacing w:line="289" w:lineRule="exact"/>
              <w:ind w:right="1"/>
              <w:rPr>
                <w:spacing w:val="-2"/>
                <w:sz w:val="18"/>
                <w:szCs w:val="18"/>
              </w:rPr>
            </w:pPr>
            <w:r>
              <w:rPr>
                <w:spacing w:val="-2"/>
                <w:sz w:val="18"/>
                <w:szCs w:val="18"/>
              </w:rPr>
              <w:t>+</w:t>
            </w:r>
          </w:p>
        </w:tc>
      </w:tr>
    </w:tbl>
    <w:p w14:paraId="244365ED" w14:textId="77777777" w:rsidR="004B16BC" w:rsidRDefault="004B16BC">
      <w:pPr>
        <w:pStyle w:val="TableParagraph"/>
        <w:spacing w:line="271" w:lineRule="exact"/>
        <w:jc w:val="both"/>
        <w:sectPr w:rsidR="004B16BC" w:rsidSect="00B436E7">
          <w:pgSz w:w="12240" w:h="15840"/>
          <w:pgMar w:top="720" w:right="720" w:bottom="720" w:left="720" w:header="720" w:footer="720" w:gutter="0"/>
          <w:cols w:space="720"/>
        </w:sectPr>
      </w:pPr>
    </w:p>
    <w:p w14:paraId="244365EE" w14:textId="77777777" w:rsidR="004B16BC" w:rsidRDefault="00C657DD">
      <w:pPr>
        <w:pStyle w:val="BodyText"/>
        <w:spacing w:before="65"/>
        <w:jc w:val="both"/>
        <w:rPr>
          <w:rFonts w:ascii="Times New Roman" w:eastAsia="Times New Roman" w:hAnsi="Times New Roman" w:cs="Times New Roman"/>
          <w:b/>
          <w:bCs/>
          <w:sz w:val="22"/>
          <w:szCs w:val="22"/>
        </w:rPr>
      </w:pPr>
      <w:r>
        <w:lastRenderedPageBreak/>
        <w:t>საქარხნო</w:t>
      </w:r>
      <w:r>
        <w:rPr>
          <w:spacing w:val="-6"/>
        </w:rPr>
        <w:t xml:space="preserve"> </w:t>
      </w:r>
      <w:r>
        <w:t>შემოწმების</w:t>
      </w:r>
      <w:r>
        <w:rPr>
          <w:spacing w:val="-8"/>
        </w:rPr>
        <w:t xml:space="preserve"> </w:t>
      </w:r>
      <w:r>
        <w:t>აქტი</w:t>
      </w:r>
      <w:r>
        <w:rPr>
          <w:spacing w:val="-6"/>
        </w:rPr>
        <w:t xml:space="preserve"> </w:t>
      </w:r>
      <w:r>
        <w:rPr>
          <w:rFonts w:ascii="Times New Roman" w:eastAsia="Times New Roman" w:hAnsi="Times New Roman" w:cs="Times New Roman"/>
          <w:b/>
          <w:bCs/>
          <w:spacing w:val="-2"/>
          <w:sz w:val="22"/>
          <w:szCs w:val="22"/>
        </w:rPr>
        <w:t>(FAT)</w:t>
      </w:r>
    </w:p>
    <w:p w14:paraId="244365EF" w14:textId="77777777" w:rsidR="004B16BC" w:rsidRDefault="00C657DD">
      <w:pPr>
        <w:pStyle w:val="BodyText"/>
        <w:spacing w:before="5" w:line="570" w:lineRule="atLeast"/>
        <w:ind w:right="2533"/>
        <w:jc w:val="both"/>
        <w:rPr>
          <w:rFonts w:ascii="Times New Roman" w:eastAsia="Times New Roman" w:hAnsi="Times New Roman" w:cs="Times New Roman"/>
          <w:b/>
          <w:bCs/>
          <w:sz w:val="22"/>
          <w:szCs w:val="22"/>
        </w:rPr>
      </w:pPr>
      <w:r>
        <w:t>შემოწმების</w:t>
      </w:r>
      <w:r>
        <w:rPr>
          <w:spacing w:val="-6"/>
        </w:rPr>
        <w:t xml:space="preserve"> </w:t>
      </w:r>
      <w:r>
        <w:t>შედეგად</w:t>
      </w:r>
      <w:r>
        <w:rPr>
          <w:spacing w:val="-7"/>
        </w:rPr>
        <w:t xml:space="preserve"> </w:t>
      </w:r>
      <w:r>
        <w:t>შედგენილი</w:t>
      </w:r>
      <w:r>
        <w:rPr>
          <w:spacing w:val="-8"/>
        </w:rPr>
        <w:t xml:space="preserve"> </w:t>
      </w:r>
      <w:r>
        <w:t>აქტი</w:t>
      </w:r>
      <w:r>
        <w:rPr>
          <w:spacing w:val="-6"/>
        </w:rPr>
        <w:t xml:space="preserve"> </w:t>
      </w:r>
      <w:r>
        <w:t>უნდა</w:t>
      </w:r>
      <w:r>
        <w:rPr>
          <w:spacing w:val="-7"/>
        </w:rPr>
        <w:t xml:space="preserve"> </w:t>
      </w:r>
      <w:r>
        <w:t>გადაეცეს</w:t>
      </w:r>
      <w:r>
        <w:rPr>
          <w:spacing w:val="-6"/>
        </w:rPr>
        <w:t xml:space="preserve"> </w:t>
      </w:r>
      <w:r>
        <w:t>შემსყიდველს</w:t>
      </w:r>
      <w:r>
        <w:rPr>
          <w:rFonts w:ascii="Arial" w:eastAsia="Arial" w:hAnsi="Arial" w:cs="Arial"/>
        </w:rPr>
        <w:t xml:space="preserve">. </w:t>
      </w:r>
      <w:r>
        <w:t xml:space="preserve">ადგილზე შემოწმების აქტი </w:t>
      </w:r>
      <w:r>
        <w:rPr>
          <w:rFonts w:ascii="Times New Roman" w:eastAsia="Times New Roman" w:hAnsi="Times New Roman" w:cs="Times New Roman"/>
          <w:b/>
          <w:bCs/>
          <w:sz w:val="22"/>
          <w:szCs w:val="22"/>
        </w:rPr>
        <w:t>(SAT)</w:t>
      </w:r>
    </w:p>
    <w:p w14:paraId="244365F0" w14:textId="77777777" w:rsidR="004B16BC" w:rsidRDefault="00C657DD">
      <w:pPr>
        <w:pStyle w:val="BodyText"/>
        <w:spacing w:before="3"/>
        <w:ind w:right="2533"/>
        <w:jc w:val="both"/>
      </w:pPr>
      <w:r>
        <w:t>ადგილზე</w:t>
      </w:r>
      <w:r>
        <w:rPr>
          <w:spacing w:val="-6"/>
        </w:rPr>
        <w:t xml:space="preserve"> </w:t>
      </w:r>
      <w:r>
        <w:t>ინსტალაციის</w:t>
      </w:r>
      <w:r>
        <w:rPr>
          <w:spacing w:val="-6"/>
        </w:rPr>
        <w:t xml:space="preserve"> </w:t>
      </w:r>
      <w:r>
        <w:t>შემდეგ</w:t>
      </w:r>
      <w:r>
        <w:rPr>
          <w:spacing w:val="-7"/>
        </w:rPr>
        <w:t xml:space="preserve"> </w:t>
      </w:r>
      <w:r>
        <w:t>უნდა</w:t>
      </w:r>
      <w:r>
        <w:rPr>
          <w:spacing w:val="-6"/>
        </w:rPr>
        <w:t xml:space="preserve"> </w:t>
      </w:r>
      <w:r>
        <w:t>ჩატარდეს</w:t>
      </w:r>
      <w:r>
        <w:rPr>
          <w:spacing w:val="-6"/>
        </w:rPr>
        <w:t xml:space="preserve"> </w:t>
      </w:r>
      <w:r>
        <w:t>შემდეგი</w:t>
      </w:r>
      <w:r>
        <w:rPr>
          <w:spacing w:val="-6"/>
        </w:rPr>
        <w:t xml:space="preserve"> </w:t>
      </w:r>
      <w:r>
        <w:t>შემოწმებები: შემოწმება დატვირთვაზე.</w:t>
      </w:r>
    </w:p>
    <w:p w14:paraId="244365F1" w14:textId="77777777" w:rsidR="004B16BC" w:rsidRDefault="00C657DD">
      <w:pPr>
        <w:pStyle w:val="BodyText"/>
        <w:ind w:left="2160"/>
        <w:jc w:val="both"/>
      </w:pPr>
      <w:r>
        <w:rPr>
          <w:rFonts w:ascii="Arial" w:eastAsia="Arial" w:hAnsi="Arial" w:cs="Arial"/>
        </w:rPr>
        <w:t>50%</w:t>
      </w:r>
      <w:r>
        <w:rPr>
          <w:rFonts w:ascii="Arial" w:eastAsia="Arial" w:hAnsi="Arial" w:cs="Arial"/>
          <w:spacing w:val="-4"/>
        </w:rPr>
        <w:t xml:space="preserve"> </w:t>
      </w:r>
      <w:r>
        <w:t>დატვირთვა</w:t>
      </w:r>
      <w:r>
        <w:rPr>
          <w:spacing w:val="2"/>
        </w:rPr>
        <w:t xml:space="preserve"> </w:t>
      </w:r>
      <w:r>
        <w:rPr>
          <w:rFonts w:ascii="Arial" w:eastAsia="Arial" w:hAnsi="Arial" w:cs="Arial"/>
        </w:rPr>
        <w:t>30</w:t>
      </w:r>
      <w:r>
        <w:rPr>
          <w:rFonts w:ascii="Arial" w:eastAsia="Arial" w:hAnsi="Arial" w:cs="Arial"/>
          <w:spacing w:val="-4"/>
        </w:rPr>
        <w:t xml:space="preserve"> </w:t>
      </w:r>
      <w:r>
        <w:t>წუთის</w:t>
      </w:r>
      <w:r>
        <w:rPr>
          <w:spacing w:val="-4"/>
        </w:rPr>
        <w:t xml:space="preserve"> </w:t>
      </w:r>
      <w:r>
        <w:rPr>
          <w:spacing w:val="-2"/>
        </w:rPr>
        <w:t>განმავლობაში</w:t>
      </w:r>
    </w:p>
    <w:p w14:paraId="244365F2" w14:textId="77777777" w:rsidR="004B16BC" w:rsidRDefault="00C657DD">
      <w:pPr>
        <w:pStyle w:val="BodyText"/>
        <w:spacing w:before="2"/>
        <w:ind w:left="2160"/>
        <w:jc w:val="both"/>
      </w:pPr>
      <w:r>
        <w:rPr>
          <w:rFonts w:ascii="Arial" w:eastAsia="Arial" w:hAnsi="Arial" w:cs="Arial"/>
        </w:rPr>
        <w:t>100%</w:t>
      </w:r>
      <w:r>
        <w:rPr>
          <w:rFonts w:ascii="Arial" w:eastAsia="Arial" w:hAnsi="Arial" w:cs="Arial"/>
          <w:spacing w:val="-7"/>
        </w:rPr>
        <w:t xml:space="preserve"> </w:t>
      </w:r>
      <w:r>
        <w:t>დატვირთვა</w:t>
      </w:r>
      <w:r>
        <w:rPr>
          <w:spacing w:val="4"/>
        </w:rPr>
        <w:t xml:space="preserve"> </w:t>
      </w:r>
      <w:r>
        <w:rPr>
          <w:rFonts w:ascii="Arial" w:eastAsia="Arial" w:hAnsi="Arial" w:cs="Arial"/>
        </w:rPr>
        <w:t>30</w:t>
      </w:r>
      <w:r>
        <w:rPr>
          <w:rFonts w:ascii="Arial" w:eastAsia="Arial" w:hAnsi="Arial" w:cs="Arial"/>
          <w:spacing w:val="-6"/>
        </w:rPr>
        <w:t xml:space="preserve"> </w:t>
      </w:r>
      <w:r>
        <w:t>წუთის</w:t>
      </w:r>
      <w:r>
        <w:rPr>
          <w:spacing w:val="-3"/>
        </w:rPr>
        <w:t xml:space="preserve"> </w:t>
      </w:r>
      <w:r>
        <w:rPr>
          <w:spacing w:val="-2"/>
        </w:rPr>
        <w:t>განმავლობაში</w:t>
      </w:r>
    </w:p>
    <w:p w14:paraId="244365F3" w14:textId="77777777" w:rsidR="004B16BC" w:rsidRDefault="00C657DD">
      <w:pPr>
        <w:pStyle w:val="BodyText"/>
        <w:spacing w:before="272" w:line="237" w:lineRule="auto"/>
        <w:ind w:right="2533" w:firstLine="579"/>
        <w:jc w:val="both"/>
      </w:pPr>
      <w:r>
        <w:t>ავარიული</w:t>
      </w:r>
      <w:r>
        <w:rPr>
          <w:spacing w:val="-8"/>
        </w:rPr>
        <w:t xml:space="preserve"> </w:t>
      </w:r>
      <w:r>
        <w:t>სიგნალიზაციის</w:t>
      </w:r>
      <w:r>
        <w:rPr>
          <w:spacing w:val="-7"/>
        </w:rPr>
        <w:t xml:space="preserve"> </w:t>
      </w:r>
      <w:r>
        <w:t>ყველა</w:t>
      </w:r>
      <w:r>
        <w:rPr>
          <w:spacing w:val="-8"/>
        </w:rPr>
        <w:t xml:space="preserve"> </w:t>
      </w:r>
      <w:r>
        <w:t>მოწყობილობის</w:t>
      </w:r>
      <w:r>
        <w:rPr>
          <w:spacing w:val="-7"/>
        </w:rPr>
        <w:t xml:space="preserve"> </w:t>
      </w:r>
      <w:r>
        <w:t>ფუნქციის</w:t>
      </w:r>
      <w:r>
        <w:rPr>
          <w:spacing w:val="-8"/>
        </w:rPr>
        <w:t xml:space="preserve"> </w:t>
      </w:r>
      <w:r>
        <w:t>შემოწმება. ჩართვის დროის და სრულ დატვირთვაზე გადასვლის დროის შემოწმება.</w:t>
      </w:r>
    </w:p>
    <w:p w14:paraId="10B37FAB" w14:textId="77777777" w:rsidR="009437A3" w:rsidRDefault="009437A3">
      <w:pPr>
        <w:pStyle w:val="BodyText"/>
        <w:spacing w:before="272" w:line="237" w:lineRule="auto"/>
        <w:ind w:right="2533" w:firstLine="579"/>
        <w:jc w:val="both"/>
        <w:rPr>
          <w:color w:val="000000"/>
          <w:sz w:val="21"/>
          <w:szCs w:val="21"/>
          <w:shd w:val="clear" w:color="auto" w:fill="FFFFFF"/>
          <w:lang w:val="ka-GE"/>
        </w:rPr>
      </w:pPr>
      <w:r>
        <w:rPr>
          <w:color w:val="000000"/>
          <w:sz w:val="21"/>
          <w:szCs w:val="21"/>
          <w:shd w:val="clear" w:color="auto" w:fill="FFFFFF"/>
          <w:lang w:val="ka-GE"/>
        </w:rPr>
        <w:t xml:space="preserve">მწარმოებელი კომპანია უნდა გააჩნდეს შემდეგი სერტიფიკატები: </w:t>
      </w:r>
      <w:r w:rsidRPr="00A6312E">
        <w:rPr>
          <w:color w:val="000000"/>
          <w:sz w:val="21"/>
          <w:szCs w:val="21"/>
          <w:shd w:val="clear" w:color="auto" w:fill="FFFFFF"/>
        </w:rPr>
        <w:t>ISO9001, ISO14001, ISO45001,</w:t>
      </w:r>
      <w:r>
        <w:rPr>
          <w:color w:val="000000"/>
          <w:sz w:val="21"/>
          <w:szCs w:val="21"/>
          <w:shd w:val="clear" w:color="auto" w:fill="FFFFFF"/>
        </w:rPr>
        <w:t xml:space="preserve"> ISO 50001, TS EN ISO/IEC 27001:2017,</w:t>
      </w:r>
      <w:r w:rsidRPr="00A6312E">
        <w:rPr>
          <w:color w:val="000000"/>
          <w:sz w:val="21"/>
          <w:szCs w:val="21"/>
          <w:shd w:val="clear" w:color="auto" w:fill="FFFFFF"/>
        </w:rPr>
        <w:t xml:space="preserve"> TSE, CE standards</w:t>
      </w:r>
      <w:r>
        <w:rPr>
          <w:color w:val="000000"/>
          <w:sz w:val="21"/>
          <w:szCs w:val="21"/>
          <w:shd w:val="clear" w:color="auto" w:fill="FFFFFF"/>
        </w:rPr>
        <w:t xml:space="preserve">, </w:t>
      </w:r>
      <w:r w:rsidRPr="0011110A">
        <w:rPr>
          <w:color w:val="000000"/>
          <w:sz w:val="21"/>
          <w:szCs w:val="21"/>
          <w:shd w:val="clear" w:color="auto" w:fill="FFFFFF"/>
        </w:rPr>
        <w:t>ISO 10002:2018</w:t>
      </w:r>
      <w:r>
        <w:rPr>
          <w:color w:val="000000"/>
          <w:sz w:val="21"/>
          <w:szCs w:val="21"/>
          <w:shd w:val="clear" w:color="auto" w:fill="FFFFFF"/>
        </w:rPr>
        <w:t xml:space="preserve">, </w:t>
      </w:r>
    </w:p>
    <w:p w14:paraId="51357253" w14:textId="77A38858" w:rsidR="009437A3" w:rsidRDefault="00761892">
      <w:pPr>
        <w:pStyle w:val="BodyText"/>
        <w:spacing w:before="272" w:line="237" w:lineRule="auto"/>
        <w:ind w:right="2533" w:firstLine="579"/>
        <w:jc w:val="both"/>
        <w:rPr>
          <w:ins w:id="8" w:author="Erekle Parunashvili" w:date="2025-09-23T14:00:00Z"/>
        </w:rPr>
      </w:pPr>
      <w:r>
        <w:rPr>
          <w:lang w:val="ka-GE"/>
        </w:rPr>
        <w:t xml:space="preserve">დიზელ </w:t>
      </w:r>
      <w:r w:rsidR="009437A3">
        <w:rPr>
          <w:lang w:val="ka-GE"/>
        </w:rPr>
        <w:t xml:space="preserve">გენერატორი წარმოებული იუნდა იყოს შემდეგი სტანდარტების შესაბამისად: </w:t>
      </w:r>
      <w:r w:rsidR="009437A3" w:rsidRPr="00395F6A">
        <w:t>ISO8528, ISO3046,NEMAMG-1.22, IEC 600341, BS 4999-5000, VDE 0530 standards</w:t>
      </w:r>
      <w:r w:rsidR="009437A3">
        <w:t>.</w:t>
      </w:r>
    </w:p>
    <w:p w14:paraId="3CE04694" w14:textId="2CB19F5B" w:rsidR="00666FB9" w:rsidRPr="00A90195" w:rsidRDefault="00A90195">
      <w:pPr>
        <w:pStyle w:val="BodyText"/>
        <w:spacing w:before="272" w:line="237" w:lineRule="auto"/>
        <w:ind w:right="2533" w:firstLine="579"/>
        <w:jc w:val="both"/>
        <w:rPr>
          <w:lang w:val="ka-GE"/>
        </w:rPr>
      </w:pPr>
      <w:r>
        <w:rPr>
          <w:lang w:val="ka-GE"/>
        </w:rPr>
        <w:t>მომწოდებელმა კომპანიამ უნდა წარმოადგინოს ტესტირების აქტი</w:t>
      </w:r>
      <w:r w:rsidR="002276DB">
        <w:rPr>
          <w:lang w:val="ka-GE"/>
        </w:rPr>
        <w:t>, რომელშიც მითითებული იქნება გენერატორის</w:t>
      </w:r>
      <w:r w:rsidR="00156356">
        <w:rPr>
          <w:lang w:val="ka-GE"/>
        </w:rPr>
        <w:t xml:space="preserve"> ხმ</w:t>
      </w:r>
      <w:r w:rsidR="004764BC">
        <w:rPr>
          <w:lang w:val="ka-GE"/>
        </w:rPr>
        <w:t>აურის</w:t>
      </w:r>
      <w:r w:rsidR="00156356">
        <w:rPr>
          <w:lang w:val="ka-GE"/>
        </w:rPr>
        <w:t xml:space="preserve"> დონე</w:t>
      </w:r>
      <w:ins w:id="9" w:author="ირაკლი ხურციძე" w:date="2025-09-23T16:18:00Z">
        <w:r w:rsidR="00E3719F">
          <w:rPr>
            <w:lang w:val="ka-GE"/>
          </w:rPr>
          <w:t xml:space="preserve"> მწარმოებლიდან.</w:t>
        </w:r>
      </w:ins>
      <w:del w:id="10" w:author="ირაკლი ხურციძე" w:date="2025-09-23T16:18:00Z">
        <w:r w:rsidR="009D1F98" w:rsidDel="00E3719F">
          <w:rPr>
            <w:lang w:val="ka-GE"/>
          </w:rPr>
          <w:delText>. აღნიშნული დოკუმენტი წარდგენილი იქნება გენერატორის გამოგზავნამდე ქარხნიდან რათა დამკვეთ</w:delText>
        </w:r>
        <w:r w:rsidR="003739AD" w:rsidDel="00E3719F">
          <w:rPr>
            <w:lang w:val="ka-GE"/>
          </w:rPr>
          <w:delText>მა მოახდინოს დადასტურება.</w:delText>
        </w:r>
      </w:del>
    </w:p>
    <w:p w14:paraId="07694056" w14:textId="532863E5" w:rsidR="00ED584D" w:rsidRDefault="00ED584D">
      <w:pPr>
        <w:pStyle w:val="BodyText"/>
        <w:spacing w:before="272" w:line="237" w:lineRule="auto"/>
        <w:ind w:right="2533" w:firstLine="579"/>
        <w:jc w:val="both"/>
        <w:rPr>
          <w:color w:val="000000"/>
          <w:sz w:val="21"/>
          <w:szCs w:val="21"/>
          <w:shd w:val="clear" w:color="auto" w:fill="FFFFFF"/>
          <w:lang w:val="ka-GE"/>
        </w:rPr>
      </w:pPr>
    </w:p>
    <w:p w14:paraId="4F8D20E8" w14:textId="74344084" w:rsidR="00ED584D" w:rsidRDefault="00ED584D" w:rsidP="00ED584D">
      <w:pPr>
        <w:rPr>
          <w:lang w:val="ka-GE"/>
        </w:rPr>
      </w:pPr>
    </w:p>
    <w:p w14:paraId="139BF8CC" w14:textId="61A472DD" w:rsidR="000A1535" w:rsidRPr="00CD27C5" w:rsidRDefault="00ED584D" w:rsidP="00CD27C5">
      <w:pPr>
        <w:tabs>
          <w:tab w:val="left" w:pos="8850"/>
        </w:tabs>
        <w:rPr>
          <w:lang w:val="ka-GE"/>
        </w:rPr>
      </w:pPr>
      <w:r>
        <w:rPr>
          <w:lang w:val="ka-GE"/>
        </w:rPr>
        <w:tab/>
      </w:r>
    </w:p>
    <w:sectPr w:rsidR="000A1535" w:rsidRPr="00CD27C5" w:rsidSect="00B436E7">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7A02"/>
    <w:multiLevelType w:val="hybridMultilevel"/>
    <w:tmpl w:val="E082581C"/>
    <w:lvl w:ilvl="0" w:tplc="D70465A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EF65B94"/>
    <w:multiLevelType w:val="hybridMultilevel"/>
    <w:tmpl w:val="14BCAE94"/>
    <w:lvl w:ilvl="0" w:tplc="D70465A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43875070"/>
    <w:multiLevelType w:val="hybridMultilevel"/>
    <w:tmpl w:val="68ECAE16"/>
    <w:lvl w:ilvl="0" w:tplc="D70465A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89423B5"/>
    <w:multiLevelType w:val="hybridMultilevel"/>
    <w:tmpl w:val="7CCC2CE6"/>
    <w:lvl w:ilvl="0" w:tplc="EBA26292">
      <w:numFmt w:val="bullet"/>
      <w:lvlText w:val=""/>
      <w:lvlJc w:val="left"/>
      <w:pPr>
        <w:ind w:left="2880" w:hanging="360"/>
      </w:pPr>
      <w:rPr>
        <w:rFonts w:ascii="Symbol" w:eastAsia="Symbol" w:hAnsi="Symbol" w:cs="Symbol" w:hint="default"/>
        <w:b w:val="0"/>
        <w:bCs w:val="0"/>
        <w:i w:val="0"/>
        <w:iCs w:val="0"/>
        <w:spacing w:val="0"/>
        <w:w w:val="99"/>
        <w:sz w:val="22"/>
        <w:szCs w:val="22"/>
        <w:lang w:val="ca-ES" w:eastAsia="en-US" w:bidi="ar-SA"/>
      </w:rPr>
    </w:lvl>
    <w:lvl w:ilvl="1" w:tplc="EED2958A">
      <w:numFmt w:val="bullet"/>
      <w:lvlText w:val="•"/>
      <w:lvlJc w:val="left"/>
      <w:pPr>
        <w:ind w:left="3816" w:hanging="360"/>
      </w:pPr>
      <w:rPr>
        <w:rFonts w:hint="default"/>
        <w:lang w:val="ca-ES" w:eastAsia="en-US" w:bidi="ar-SA"/>
      </w:rPr>
    </w:lvl>
    <w:lvl w:ilvl="2" w:tplc="6B9A9042">
      <w:numFmt w:val="bullet"/>
      <w:lvlText w:val="•"/>
      <w:lvlJc w:val="left"/>
      <w:pPr>
        <w:ind w:left="4752" w:hanging="360"/>
      </w:pPr>
      <w:rPr>
        <w:rFonts w:hint="default"/>
        <w:lang w:val="ca-ES" w:eastAsia="en-US" w:bidi="ar-SA"/>
      </w:rPr>
    </w:lvl>
    <w:lvl w:ilvl="3" w:tplc="BC80EADE">
      <w:numFmt w:val="bullet"/>
      <w:lvlText w:val="•"/>
      <w:lvlJc w:val="left"/>
      <w:pPr>
        <w:ind w:left="5688" w:hanging="360"/>
      </w:pPr>
      <w:rPr>
        <w:rFonts w:hint="default"/>
        <w:lang w:val="ca-ES" w:eastAsia="en-US" w:bidi="ar-SA"/>
      </w:rPr>
    </w:lvl>
    <w:lvl w:ilvl="4" w:tplc="E096984A">
      <w:numFmt w:val="bullet"/>
      <w:lvlText w:val="•"/>
      <w:lvlJc w:val="left"/>
      <w:pPr>
        <w:ind w:left="6624" w:hanging="360"/>
      </w:pPr>
      <w:rPr>
        <w:rFonts w:hint="default"/>
        <w:lang w:val="ca-ES" w:eastAsia="en-US" w:bidi="ar-SA"/>
      </w:rPr>
    </w:lvl>
    <w:lvl w:ilvl="5" w:tplc="D6CAA980">
      <w:numFmt w:val="bullet"/>
      <w:lvlText w:val="•"/>
      <w:lvlJc w:val="left"/>
      <w:pPr>
        <w:ind w:left="7560" w:hanging="360"/>
      </w:pPr>
      <w:rPr>
        <w:rFonts w:hint="default"/>
        <w:lang w:val="ca-ES" w:eastAsia="en-US" w:bidi="ar-SA"/>
      </w:rPr>
    </w:lvl>
    <w:lvl w:ilvl="6" w:tplc="255A6548">
      <w:numFmt w:val="bullet"/>
      <w:lvlText w:val="•"/>
      <w:lvlJc w:val="left"/>
      <w:pPr>
        <w:ind w:left="8496" w:hanging="360"/>
      </w:pPr>
      <w:rPr>
        <w:rFonts w:hint="default"/>
        <w:lang w:val="ca-ES" w:eastAsia="en-US" w:bidi="ar-SA"/>
      </w:rPr>
    </w:lvl>
    <w:lvl w:ilvl="7" w:tplc="DB806646">
      <w:numFmt w:val="bullet"/>
      <w:lvlText w:val="•"/>
      <w:lvlJc w:val="left"/>
      <w:pPr>
        <w:ind w:left="9432" w:hanging="360"/>
      </w:pPr>
      <w:rPr>
        <w:rFonts w:hint="default"/>
        <w:lang w:val="ca-ES" w:eastAsia="en-US" w:bidi="ar-SA"/>
      </w:rPr>
    </w:lvl>
    <w:lvl w:ilvl="8" w:tplc="00F07280">
      <w:numFmt w:val="bullet"/>
      <w:lvlText w:val="•"/>
      <w:lvlJc w:val="left"/>
      <w:pPr>
        <w:ind w:left="10368" w:hanging="360"/>
      </w:pPr>
      <w:rPr>
        <w:rFonts w:hint="default"/>
        <w:lang w:val="ca-ES" w:eastAsia="en-US" w:bidi="ar-SA"/>
      </w:rPr>
    </w:lvl>
  </w:abstractNum>
  <w:abstractNum w:abstractNumId="4" w15:restartNumberingAfterBreak="0">
    <w:nsid w:val="4AB6728C"/>
    <w:multiLevelType w:val="hybridMultilevel"/>
    <w:tmpl w:val="F07E9796"/>
    <w:lvl w:ilvl="0" w:tplc="D4F203C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F51221F"/>
    <w:multiLevelType w:val="hybridMultilevel"/>
    <w:tmpl w:val="7598EE10"/>
    <w:lvl w:ilvl="0" w:tplc="D70465A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ირაკლი ხურციძე">
    <w15:presenceInfo w15:providerId="None" w15:userId="ირაკლი ხურციძე"/>
  </w15:person>
  <w15:person w15:author="Erekle Parunashvili">
    <w15:presenceInfo w15:providerId="Windows Live" w15:userId="9e03ab138a0efd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6BC"/>
    <w:rsid w:val="00027F78"/>
    <w:rsid w:val="00065505"/>
    <w:rsid w:val="0007217C"/>
    <w:rsid w:val="00081F1A"/>
    <w:rsid w:val="00082B57"/>
    <w:rsid w:val="00097470"/>
    <w:rsid w:val="000A1535"/>
    <w:rsid w:val="000A3A28"/>
    <w:rsid w:val="000C2F37"/>
    <w:rsid w:val="000C3758"/>
    <w:rsid w:val="000D17B7"/>
    <w:rsid w:val="000D2026"/>
    <w:rsid w:val="000D3219"/>
    <w:rsid w:val="000E2C91"/>
    <w:rsid w:val="000F6C91"/>
    <w:rsid w:val="00104D58"/>
    <w:rsid w:val="0011110A"/>
    <w:rsid w:val="00135B79"/>
    <w:rsid w:val="00142323"/>
    <w:rsid w:val="00156356"/>
    <w:rsid w:val="0016545A"/>
    <w:rsid w:val="001B4B65"/>
    <w:rsid w:val="001B6660"/>
    <w:rsid w:val="001C496F"/>
    <w:rsid w:val="001E64EC"/>
    <w:rsid w:val="001F0AE2"/>
    <w:rsid w:val="002276DB"/>
    <w:rsid w:val="002335ED"/>
    <w:rsid w:val="00235356"/>
    <w:rsid w:val="0023539E"/>
    <w:rsid w:val="00236CBA"/>
    <w:rsid w:val="00246CF5"/>
    <w:rsid w:val="00247AE8"/>
    <w:rsid w:val="00255FA1"/>
    <w:rsid w:val="002872E3"/>
    <w:rsid w:val="00297F62"/>
    <w:rsid w:val="002A49E9"/>
    <w:rsid w:val="002B215F"/>
    <w:rsid w:val="002B6EA6"/>
    <w:rsid w:val="002D641D"/>
    <w:rsid w:val="002D7EB8"/>
    <w:rsid w:val="002F79EB"/>
    <w:rsid w:val="00300D4A"/>
    <w:rsid w:val="00316522"/>
    <w:rsid w:val="003349BF"/>
    <w:rsid w:val="00336121"/>
    <w:rsid w:val="003403FB"/>
    <w:rsid w:val="00340E26"/>
    <w:rsid w:val="00343F16"/>
    <w:rsid w:val="003653BB"/>
    <w:rsid w:val="003739AD"/>
    <w:rsid w:val="00376EAA"/>
    <w:rsid w:val="00384F1A"/>
    <w:rsid w:val="0038740D"/>
    <w:rsid w:val="00395F6A"/>
    <w:rsid w:val="003C3DCC"/>
    <w:rsid w:val="003C4F2F"/>
    <w:rsid w:val="003F5BD3"/>
    <w:rsid w:val="004062D9"/>
    <w:rsid w:val="00412725"/>
    <w:rsid w:val="00436D5B"/>
    <w:rsid w:val="00441721"/>
    <w:rsid w:val="004434A6"/>
    <w:rsid w:val="00446BB9"/>
    <w:rsid w:val="00454368"/>
    <w:rsid w:val="004651D2"/>
    <w:rsid w:val="004764BC"/>
    <w:rsid w:val="004A0A06"/>
    <w:rsid w:val="004B16BC"/>
    <w:rsid w:val="004D3069"/>
    <w:rsid w:val="004E37C9"/>
    <w:rsid w:val="004E496E"/>
    <w:rsid w:val="00500132"/>
    <w:rsid w:val="00505B08"/>
    <w:rsid w:val="00520109"/>
    <w:rsid w:val="00521121"/>
    <w:rsid w:val="005332AA"/>
    <w:rsid w:val="005436EE"/>
    <w:rsid w:val="00554355"/>
    <w:rsid w:val="005608FF"/>
    <w:rsid w:val="005710D0"/>
    <w:rsid w:val="00575D48"/>
    <w:rsid w:val="005844B5"/>
    <w:rsid w:val="00584BBA"/>
    <w:rsid w:val="00587841"/>
    <w:rsid w:val="00593FF6"/>
    <w:rsid w:val="005C296B"/>
    <w:rsid w:val="005C37F8"/>
    <w:rsid w:val="005D54FC"/>
    <w:rsid w:val="005F6B75"/>
    <w:rsid w:val="00601007"/>
    <w:rsid w:val="00602F12"/>
    <w:rsid w:val="00612A44"/>
    <w:rsid w:val="00612C43"/>
    <w:rsid w:val="00621C8D"/>
    <w:rsid w:val="00632673"/>
    <w:rsid w:val="0063693E"/>
    <w:rsid w:val="00657D90"/>
    <w:rsid w:val="00666FB9"/>
    <w:rsid w:val="006725D9"/>
    <w:rsid w:val="00676C15"/>
    <w:rsid w:val="0069665A"/>
    <w:rsid w:val="006A309A"/>
    <w:rsid w:val="006B03BA"/>
    <w:rsid w:val="006B73F9"/>
    <w:rsid w:val="006D0211"/>
    <w:rsid w:val="006E2F61"/>
    <w:rsid w:val="006E7A00"/>
    <w:rsid w:val="006F53E1"/>
    <w:rsid w:val="00705682"/>
    <w:rsid w:val="007068CE"/>
    <w:rsid w:val="007271C0"/>
    <w:rsid w:val="00755FFE"/>
    <w:rsid w:val="00761892"/>
    <w:rsid w:val="007738E5"/>
    <w:rsid w:val="00782F02"/>
    <w:rsid w:val="00791C4D"/>
    <w:rsid w:val="007B7BE1"/>
    <w:rsid w:val="007C44BA"/>
    <w:rsid w:val="007D489A"/>
    <w:rsid w:val="007E5AA3"/>
    <w:rsid w:val="007F4A48"/>
    <w:rsid w:val="007F6920"/>
    <w:rsid w:val="00801B01"/>
    <w:rsid w:val="0081046D"/>
    <w:rsid w:val="008105DD"/>
    <w:rsid w:val="008235B8"/>
    <w:rsid w:val="008251CE"/>
    <w:rsid w:val="00831C8E"/>
    <w:rsid w:val="0084307A"/>
    <w:rsid w:val="00850352"/>
    <w:rsid w:val="00863D04"/>
    <w:rsid w:val="00866A8C"/>
    <w:rsid w:val="008739EC"/>
    <w:rsid w:val="008A0D09"/>
    <w:rsid w:val="008D3BF5"/>
    <w:rsid w:val="008E61A2"/>
    <w:rsid w:val="008E6278"/>
    <w:rsid w:val="008E74B1"/>
    <w:rsid w:val="008F223C"/>
    <w:rsid w:val="00900A08"/>
    <w:rsid w:val="00905153"/>
    <w:rsid w:val="0091270B"/>
    <w:rsid w:val="00930E29"/>
    <w:rsid w:val="009437A3"/>
    <w:rsid w:val="0094672E"/>
    <w:rsid w:val="00951892"/>
    <w:rsid w:val="009572DF"/>
    <w:rsid w:val="00964EE9"/>
    <w:rsid w:val="00973402"/>
    <w:rsid w:val="009758CE"/>
    <w:rsid w:val="00981287"/>
    <w:rsid w:val="00990BD7"/>
    <w:rsid w:val="009A197A"/>
    <w:rsid w:val="009A30BA"/>
    <w:rsid w:val="009A493A"/>
    <w:rsid w:val="009A4F0B"/>
    <w:rsid w:val="009B3B59"/>
    <w:rsid w:val="009B7ED4"/>
    <w:rsid w:val="009D1F98"/>
    <w:rsid w:val="009E122D"/>
    <w:rsid w:val="009E39A2"/>
    <w:rsid w:val="009F3E90"/>
    <w:rsid w:val="00A04A54"/>
    <w:rsid w:val="00A069EE"/>
    <w:rsid w:val="00A12AAB"/>
    <w:rsid w:val="00A154F1"/>
    <w:rsid w:val="00A308AC"/>
    <w:rsid w:val="00A30B39"/>
    <w:rsid w:val="00A37FB3"/>
    <w:rsid w:val="00A538A0"/>
    <w:rsid w:val="00A6163D"/>
    <w:rsid w:val="00A6312E"/>
    <w:rsid w:val="00A67446"/>
    <w:rsid w:val="00A73894"/>
    <w:rsid w:val="00A742F5"/>
    <w:rsid w:val="00A90195"/>
    <w:rsid w:val="00AA2209"/>
    <w:rsid w:val="00AE267E"/>
    <w:rsid w:val="00B0220B"/>
    <w:rsid w:val="00B308E8"/>
    <w:rsid w:val="00B33A35"/>
    <w:rsid w:val="00B436E7"/>
    <w:rsid w:val="00B47137"/>
    <w:rsid w:val="00B504F3"/>
    <w:rsid w:val="00B61A01"/>
    <w:rsid w:val="00B80E33"/>
    <w:rsid w:val="00B91D96"/>
    <w:rsid w:val="00B976C1"/>
    <w:rsid w:val="00B97B89"/>
    <w:rsid w:val="00BB06BA"/>
    <w:rsid w:val="00BB33F3"/>
    <w:rsid w:val="00BD19C2"/>
    <w:rsid w:val="00C053F3"/>
    <w:rsid w:val="00C34798"/>
    <w:rsid w:val="00C4051D"/>
    <w:rsid w:val="00C52B2B"/>
    <w:rsid w:val="00C657DD"/>
    <w:rsid w:val="00C7132B"/>
    <w:rsid w:val="00C73B94"/>
    <w:rsid w:val="00C74112"/>
    <w:rsid w:val="00C779A0"/>
    <w:rsid w:val="00C83CE6"/>
    <w:rsid w:val="00C938AD"/>
    <w:rsid w:val="00CA3E7C"/>
    <w:rsid w:val="00CA53E5"/>
    <w:rsid w:val="00CA615D"/>
    <w:rsid w:val="00CB3CA1"/>
    <w:rsid w:val="00CC144E"/>
    <w:rsid w:val="00CD27C5"/>
    <w:rsid w:val="00D22213"/>
    <w:rsid w:val="00D23FF2"/>
    <w:rsid w:val="00D24367"/>
    <w:rsid w:val="00D37D9F"/>
    <w:rsid w:val="00D40F27"/>
    <w:rsid w:val="00D54774"/>
    <w:rsid w:val="00D55584"/>
    <w:rsid w:val="00D5587D"/>
    <w:rsid w:val="00D606E4"/>
    <w:rsid w:val="00D62C16"/>
    <w:rsid w:val="00D75314"/>
    <w:rsid w:val="00D844B4"/>
    <w:rsid w:val="00DA3D02"/>
    <w:rsid w:val="00DB65EF"/>
    <w:rsid w:val="00DB7186"/>
    <w:rsid w:val="00DE1412"/>
    <w:rsid w:val="00DF27B5"/>
    <w:rsid w:val="00DF5408"/>
    <w:rsid w:val="00E114AB"/>
    <w:rsid w:val="00E13065"/>
    <w:rsid w:val="00E33E8D"/>
    <w:rsid w:val="00E3719F"/>
    <w:rsid w:val="00E47C35"/>
    <w:rsid w:val="00E52C64"/>
    <w:rsid w:val="00E542DA"/>
    <w:rsid w:val="00E613F8"/>
    <w:rsid w:val="00E61615"/>
    <w:rsid w:val="00E92ECD"/>
    <w:rsid w:val="00EB5C2E"/>
    <w:rsid w:val="00ED584D"/>
    <w:rsid w:val="00EE0D32"/>
    <w:rsid w:val="00F10107"/>
    <w:rsid w:val="00F104A6"/>
    <w:rsid w:val="00F16900"/>
    <w:rsid w:val="00F17EAF"/>
    <w:rsid w:val="00F20250"/>
    <w:rsid w:val="00F25937"/>
    <w:rsid w:val="00F25C8E"/>
    <w:rsid w:val="00F440E3"/>
    <w:rsid w:val="00F6682C"/>
    <w:rsid w:val="00F86B67"/>
    <w:rsid w:val="00FA2C7B"/>
    <w:rsid w:val="00FA6A6C"/>
    <w:rsid w:val="00FB4E07"/>
    <w:rsid w:val="00FC7939"/>
    <w:rsid w:val="00FD1F01"/>
    <w:rsid w:val="00FD3F90"/>
    <w:rsid w:val="00FE2320"/>
    <w:rsid w:val="00FE537B"/>
    <w:rsid w:val="00FF1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36563"/>
  <w15:docId w15:val="{537512D2-A55D-4358-8FD2-626C6458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Sylfaen" w:eastAsia="Sylfaen" w:hAnsi="Sylfaen" w:cs="Sylfaen"/>
      <w:lang w:val="ca-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440"/>
    </w:pPr>
    <w:rPr>
      <w:sz w:val="23"/>
      <w:szCs w:val="23"/>
    </w:rPr>
  </w:style>
  <w:style w:type="paragraph" w:styleId="Title">
    <w:name w:val="Title"/>
    <w:basedOn w:val="Normal"/>
    <w:uiPriority w:val="10"/>
    <w:qFormat/>
    <w:pPr>
      <w:spacing w:before="195"/>
      <w:jc w:val="center"/>
    </w:pPr>
    <w:rPr>
      <w:sz w:val="28"/>
      <w:szCs w:val="28"/>
    </w:rPr>
  </w:style>
  <w:style w:type="paragraph" w:styleId="ListParagraph">
    <w:name w:val="List Paragraph"/>
    <w:basedOn w:val="Normal"/>
    <w:uiPriority w:val="1"/>
    <w:qFormat/>
    <w:pPr>
      <w:spacing w:before="22"/>
      <w:ind w:left="2880" w:hanging="360"/>
    </w:pPr>
  </w:style>
  <w:style w:type="paragraph" w:customStyle="1" w:styleId="TableParagraph">
    <w:name w:val="Table Paragraph"/>
    <w:basedOn w:val="Normal"/>
    <w:uiPriority w:val="1"/>
    <w:qFormat/>
    <w:pPr>
      <w:jc w:val="center"/>
    </w:pPr>
  </w:style>
  <w:style w:type="paragraph" w:customStyle="1" w:styleId="Pa5">
    <w:name w:val="Pa5"/>
    <w:basedOn w:val="Normal"/>
    <w:next w:val="Normal"/>
    <w:uiPriority w:val="99"/>
    <w:rsid w:val="00454368"/>
    <w:pPr>
      <w:widowControl/>
      <w:adjustRightInd w:val="0"/>
      <w:spacing w:line="241" w:lineRule="atLeast"/>
    </w:pPr>
    <w:rPr>
      <w:rFonts w:ascii="Arial" w:eastAsiaTheme="minorHAnsi" w:hAnsi="Arial" w:cs="Arial"/>
      <w:sz w:val="24"/>
      <w:szCs w:val="24"/>
      <w:lang w:val="en-US"/>
    </w:rPr>
  </w:style>
  <w:style w:type="character" w:customStyle="1" w:styleId="A5">
    <w:name w:val="A5"/>
    <w:uiPriority w:val="99"/>
    <w:rsid w:val="00454368"/>
    <w:rPr>
      <w:color w:val="221E1F"/>
      <w:sz w:val="16"/>
      <w:szCs w:val="16"/>
    </w:rPr>
  </w:style>
  <w:style w:type="character" w:customStyle="1" w:styleId="A10">
    <w:name w:val="A10"/>
    <w:uiPriority w:val="99"/>
    <w:rsid w:val="00CA53E5"/>
    <w:rPr>
      <w:color w:val="221E1F"/>
      <w:sz w:val="10"/>
      <w:szCs w:val="10"/>
    </w:rPr>
  </w:style>
  <w:style w:type="paragraph" w:styleId="Revision">
    <w:name w:val="Revision"/>
    <w:hidden/>
    <w:uiPriority w:val="99"/>
    <w:semiHidden/>
    <w:rsid w:val="00621C8D"/>
    <w:pPr>
      <w:widowControl/>
      <w:autoSpaceDE/>
      <w:autoSpaceDN/>
    </w:pPr>
    <w:rPr>
      <w:rFonts w:ascii="Sylfaen" w:eastAsia="Sylfaen" w:hAnsi="Sylfaen" w:cs="Sylfaen"/>
      <w:lang w:val="ca-ES"/>
    </w:rPr>
  </w:style>
  <w:style w:type="character" w:styleId="CommentReference">
    <w:name w:val="annotation reference"/>
    <w:basedOn w:val="DefaultParagraphFont"/>
    <w:uiPriority w:val="99"/>
    <w:semiHidden/>
    <w:unhideWhenUsed/>
    <w:rsid w:val="008251CE"/>
    <w:rPr>
      <w:sz w:val="16"/>
      <w:szCs w:val="16"/>
    </w:rPr>
  </w:style>
  <w:style w:type="paragraph" w:styleId="CommentText">
    <w:name w:val="annotation text"/>
    <w:basedOn w:val="Normal"/>
    <w:link w:val="CommentTextChar"/>
    <w:uiPriority w:val="99"/>
    <w:unhideWhenUsed/>
    <w:rsid w:val="008251CE"/>
    <w:rPr>
      <w:sz w:val="20"/>
      <w:szCs w:val="20"/>
    </w:rPr>
  </w:style>
  <w:style w:type="character" w:customStyle="1" w:styleId="CommentTextChar">
    <w:name w:val="Comment Text Char"/>
    <w:basedOn w:val="DefaultParagraphFont"/>
    <w:link w:val="CommentText"/>
    <w:uiPriority w:val="99"/>
    <w:rsid w:val="008251CE"/>
    <w:rPr>
      <w:rFonts w:ascii="Sylfaen" w:eastAsia="Sylfaen" w:hAnsi="Sylfaen" w:cs="Sylfaen"/>
      <w:sz w:val="20"/>
      <w:szCs w:val="20"/>
      <w:lang w:val="ca-ES"/>
    </w:rPr>
  </w:style>
  <w:style w:type="paragraph" w:styleId="CommentSubject">
    <w:name w:val="annotation subject"/>
    <w:basedOn w:val="CommentText"/>
    <w:next w:val="CommentText"/>
    <w:link w:val="CommentSubjectChar"/>
    <w:uiPriority w:val="99"/>
    <w:semiHidden/>
    <w:unhideWhenUsed/>
    <w:rsid w:val="008251CE"/>
    <w:rPr>
      <w:b/>
      <w:bCs/>
    </w:rPr>
  </w:style>
  <w:style w:type="character" w:customStyle="1" w:styleId="CommentSubjectChar">
    <w:name w:val="Comment Subject Char"/>
    <w:basedOn w:val="CommentTextChar"/>
    <w:link w:val="CommentSubject"/>
    <w:uiPriority w:val="99"/>
    <w:semiHidden/>
    <w:rsid w:val="008251CE"/>
    <w:rPr>
      <w:rFonts w:ascii="Sylfaen" w:eastAsia="Sylfaen" w:hAnsi="Sylfaen" w:cs="Sylfaen"/>
      <w:b/>
      <w:bCs/>
      <w:sz w:val="20"/>
      <w:szCs w:val="20"/>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1015</Words>
  <Characters>5790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 Lomsadze</dc:creator>
  <cp:lastModifiedBy>ირაკლი ხურციძე</cp:lastModifiedBy>
  <cp:revision>6</cp:revision>
  <dcterms:created xsi:type="dcterms:W3CDTF">2025-09-23T12:20:00Z</dcterms:created>
  <dcterms:modified xsi:type="dcterms:W3CDTF">2025-09-23T12:27:00Z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2025-08-26T00:00:00Z</vt:filetime>
  </property>
  <property fmtid="{D5CDD505-2E9C-101B-9397-08002B2CF9AE}" pid="3" name="Creator">
    <vt:lpwstr>Nitro Pro 11</vt:lpwstr>
  </property>
  <property fmtid="{D5CDD505-2E9C-101B-9397-08002B2CF9AE}" pid="4" name="LastSaved">
    <vt:filetime>2025-08-26T00:00:00Z</vt:filetime>
  </property>
  <property fmtid="{D5CDD505-2E9C-101B-9397-08002B2CF9AE}" pid="5" name="Producer">
    <vt:lpwstr>3-Heights(TM) PDF Security Shell 4.8.25.2 (http://www.pdf-tools.com)</vt:lpwstr>
  </property>
</Properties>
</file>